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68"/>
        <w:ind w:left="597"/>
        <w:rPr>
          <w:ins w:id="0" w:author="hnrf" w:date="2022-11-21T15:39:38Z"/>
          <w:rFonts w:hint="default" w:ascii="黑体" w:eastAsia="宋体"/>
          <w:lang w:val="en-US" w:eastAsia="zh-CN"/>
        </w:rPr>
      </w:pPr>
      <w:ins w:id="1" w:author="hnrf" w:date="2022-11-21T15:39:38Z">
        <w:r>
          <w:rPr>
            <w:rFonts w:ascii="Times New Roman"/>
          </w:rPr>
          <w:t>ICS</w:t>
        </w:r>
      </w:ins>
      <w:ins w:id="2" w:author="hnrf" w:date="2022-11-21T15:39:38Z">
        <w:r>
          <w:rPr>
            <w:rFonts w:ascii="Times New Roman"/>
            <w:spacing w:val="51"/>
          </w:rPr>
          <w:t xml:space="preserve"> </w:t>
        </w:r>
      </w:ins>
      <w:ins w:id="3" w:author="hnrf" w:date="2022-11-21T15:39:38Z">
        <w:r>
          <w:rPr>
            <w:rFonts w:hint="eastAsia" w:ascii="黑体"/>
            <w:lang w:val="en-US" w:eastAsia="zh-CN"/>
          </w:rPr>
          <w:t>xxxx</w:t>
        </w:r>
      </w:ins>
    </w:p>
    <w:p>
      <w:pPr>
        <w:pStyle w:val="6"/>
        <w:spacing w:before="40"/>
        <w:ind w:left="597"/>
        <w:rPr>
          <w:ins w:id="4" w:author="hnrf" w:date="2022-11-21T15:39:38Z"/>
          <w:rFonts w:hint="default" w:ascii="黑体" w:eastAsia="宋体"/>
          <w:lang w:val="en-US" w:eastAsia="zh-CN"/>
        </w:rPr>
      </w:pPr>
      <w:ins w:id="5" w:author="hnrf" w:date="2022-11-21T15:39:38Z">
        <w:r>
          <w:rPr>
            <w:rFonts w:ascii="黑体"/>
          </w:rPr>
          <w:t xml:space="preserve">P </w:t>
        </w:r>
      </w:ins>
      <w:ins w:id="6" w:author="hnrf" w:date="2022-11-21T15:39:38Z">
        <w:r>
          <w:rPr>
            <w:rFonts w:hint="eastAsia" w:ascii="黑体"/>
            <w:lang w:val="en-US" w:eastAsia="zh-CN"/>
          </w:rPr>
          <w:t>xx</w:t>
        </w:r>
      </w:ins>
    </w:p>
    <w:p>
      <w:pPr>
        <w:spacing w:before="419"/>
        <w:ind w:right="0"/>
        <w:jc w:val="left"/>
        <w:rPr>
          <w:ins w:id="7" w:author="hnrf" w:date="2022-11-21T15:39:38Z"/>
          <w:rFonts w:hint="default" w:ascii="Times New Roman" w:eastAsia="宋体"/>
          <w:b/>
          <w:sz w:val="96"/>
          <w:lang w:val="en-US" w:eastAsia="zh-CN"/>
        </w:rPr>
      </w:pPr>
      <w:ins w:id="8" w:author="hnrf" w:date="2022-11-21T15:39:38Z">
        <w:r>
          <w:rPr/>
          <w:br w:type="column"/>
        </w:r>
      </w:ins>
      <w:ins w:id="9" w:author="hnrf" w:date="2022-11-21T15:39:38Z">
        <w:r>
          <w:rPr>
            <w:rFonts w:ascii="Times New Roman"/>
            <w:b/>
            <w:w w:val="130"/>
            <w:sz w:val="96"/>
          </w:rPr>
          <w:t>DB</w:t>
        </w:r>
      </w:ins>
      <w:ins w:id="10" w:author="hnrf" w:date="2022-11-21T15:39:38Z">
        <w:r>
          <w:rPr>
            <w:rFonts w:hint="eastAsia" w:ascii="Times New Roman"/>
            <w:b/>
            <w:w w:val="130"/>
            <w:sz w:val="96"/>
            <w:lang w:val="en-US" w:eastAsia="zh-CN"/>
          </w:rPr>
          <w:t>XX</w:t>
        </w:r>
      </w:ins>
    </w:p>
    <w:p>
      <w:pPr>
        <w:spacing w:after="0"/>
        <w:jc w:val="left"/>
        <w:rPr>
          <w:ins w:id="11" w:author="hnrf" w:date="2022-11-21T15:39:38Z"/>
          <w:rFonts w:ascii="Times New Roman"/>
          <w:sz w:val="96"/>
        </w:rPr>
        <w:sectPr>
          <w:pgSz w:w="11910" w:h="16840"/>
          <w:pgMar w:top="520" w:right="700" w:bottom="280" w:left="820" w:header="720" w:footer="720" w:gutter="0"/>
          <w:cols w:equalWidth="0" w:num="2">
            <w:col w:w="1701" w:space="4673"/>
            <w:col w:w="4016"/>
          </w:cols>
        </w:sectPr>
      </w:pPr>
    </w:p>
    <w:p>
      <w:pPr>
        <w:pStyle w:val="6"/>
        <w:spacing w:before="4"/>
        <w:rPr>
          <w:ins w:id="12" w:author="hnrf" w:date="2022-11-21T15:39:38Z"/>
          <w:rFonts w:ascii="Times New Roman"/>
          <w:b/>
          <w:sz w:val="18"/>
        </w:rPr>
      </w:pPr>
    </w:p>
    <w:p>
      <w:pPr>
        <w:tabs>
          <w:tab w:val="left" w:pos="2091"/>
          <w:tab w:val="left" w:pos="3583"/>
          <w:tab w:val="left" w:pos="5076"/>
          <w:tab w:val="left" w:pos="6569"/>
          <w:tab w:val="left" w:pos="8062"/>
          <w:tab w:val="left" w:pos="9555"/>
        </w:tabs>
        <w:spacing w:before="33"/>
        <w:ind w:left="598" w:right="0" w:firstLine="0"/>
        <w:jc w:val="left"/>
        <w:rPr>
          <w:ins w:id="13" w:author="hnrf" w:date="2022-11-21T15:39:38Z"/>
          <w:rFonts w:hint="eastAsia" w:ascii="黑体" w:eastAsia="黑体"/>
          <w:sz w:val="48"/>
        </w:rPr>
      </w:pPr>
      <w:ins w:id="14" w:author="hnrf" w:date="2022-11-21T15:39:38Z">
        <w:r>
          <w:rPr>
            <w:rFonts w:hint="eastAsia" w:ascii="黑体" w:eastAsia="黑体"/>
            <w:sz w:val="48"/>
            <w:lang w:eastAsia="zh-CN"/>
          </w:rPr>
          <w:t>湖</w:t>
        </w:r>
      </w:ins>
      <w:ins w:id="15" w:author="hnrf" w:date="2022-11-21T15:39:38Z">
        <w:r>
          <w:rPr>
            <w:rFonts w:hint="eastAsia" w:ascii="黑体" w:eastAsia="黑体"/>
            <w:sz w:val="48"/>
          </w:rPr>
          <w:tab/>
        </w:r>
      </w:ins>
      <w:ins w:id="16" w:author="hnrf" w:date="2022-11-21T15:39:38Z">
        <w:r>
          <w:rPr>
            <w:rFonts w:hint="eastAsia" w:ascii="黑体" w:eastAsia="黑体"/>
            <w:sz w:val="48"/>
            <w:lang w:eastAsia="zh-CN"/>
          </w:rPr>
          <w:t>南</w:t>
        </w:r>
      </w:ins>
      <w:ins w:id="17" w:author="hnrf" w:date="2022-11-21T15:39:38Z">
        <w:r>
          <w:rPr>
            <w:rFonts w:hint="eastAsia" w:ascii="黑体" w:eastAsia="黑体"/>
            <w:sz w:val="48"/>
          </w:rPr>
          <w:tab/>
        </w:r>
      </w:ins>
      <w:ins w:id="18" w:author="hnrf" w:date="2022-11-21T15:39:38Z">
        <w:r>
          <w:rPr>
            <w:rFonts w:hint="eastAsia" w:ascii="黑体" w:eastAsia="黑体"/>
            <w:sz w:val="48"/>
          </w:rPr>
          <w:t>省</w:t>
        </w:r>
      </w:ins>
      <w:ins w:id="19" w:author="hnrf" w:date="2022-11-21T15:39:38Z">
        <w:r>
          <w:rPr>
            <w:rFonts w:hint="eastAsia" w:ascii="黑体" w:eastAsia="黑体"/>
            <w:sz w:val="48"/>
          </w:rPr>
          <w:tab/>
        </w:r>
      </w:ins>
      <w:ins w:id="20" w:author="hnrf" w:date="2022-11-21T15:39:38Z">
        <w:r>
          <w:rPr>
            <w:rFonts w:hint="eastAsia" w:ascii="黑体" w:eastAsia="黑体"/>
            <w:sz w:val="48"/>
          </w:rPr>
          <w:t>地</w:t>
        </w:r>
      </w:ins>
      <w:ins w:id="21" w:author="hnrf" w:date="2022-11-21T15:39:38Z">
        <w:r>
          <w:rPr>
            <w:rFonts w:hint="eastAsia" w:ascii="黑体" w:eastAsia="黑体"/>
            <w:sz w:val="48"/>
          </w:rPr>
          <w:tab/>
        </w:r>
      </w:ins>
      <w:ins w:id="22" w:author="hnrf" w:date="2022-11-21T15:39:38Z">
        <w:r>
          <w:rPr>
            <w:rFonts w:hint="eastAsia" w:ascii="黑体" w:eastAsia="黑体"/>
            <w:sz w:val="48"/>
          </w:rPr>
          <w:t>方</w:t>
        </w:r>
      </w:ins>
      <w:ins w:id="23" w:author="hnrf" w:date="2022-11-21T15:39:38Z">
        <w:r>
          <w:rPr>
            <w:rFonts w:hint="eastAsia" w:ascii="黑体" w:eastAsia="黑体"/>
            <w:sz w:val="48"/>
          </w:rPr>
          <w:tab/>
        </w:r>
      </w:ins>
      <w:ins w:id="24" w:author="hnrf" w:date="2022-11-21T15:39:38Z">
        <w:r>
          <w:rPr>
            <w:rFonts w:hint="eastAsia" w:ascii="黑体" w:eastAsia="黑体"/>
            <w:sz w:val="48"/>
          </w:rPr>
          <w:t>标</w:t>
        </w:r>
      </w:ins>
      <w:ins w:id="25" w:author="hnrf" w:date="2022-11-21T15:39:38Z">
        <w:r>
          <w:rPr>
            <w:rFonts w:hint="eastAsia" w:ascii="黑体" w:eastAsia="黑体"/>
            <w:sz w:val="48"/>
          </w:rPr>
          <w:tab/>
        </w:r>
      </w:ins>
      <w:ins w:id="26" w:author="hnrf" w:date="2022-11-21T15:39:38Z">
        <w:r>
          <w:rPr>
            <w:rFonts w:hint="eastAsia" w:ascii="黑体" w:eastAsia="黑体"/>
            <w:sz w:val="48"/>
          </w:rPr>
          <w:t>准</w:t>
        </w:r>
      </w:ins>
    </w:p>
    <w:p>
      <w:pPr>
        <w:spacing w:before="307"/>
        <w:ind w:left="0" w:right="417" w:firstLine="0"/>
        <w:jc w:val="right"/>
        <w:rPr>
          <w:ins w:id="27" w:author="hnrf" w:date="2022-11-21T15:39:38Z"/>
          <w:rFonts w:hint="default" w:ascii="黑体" w:hAnsi="黑体" w:eastAsia="宋体"/>
          <w:sz w:val="28"/>
          <w:lang w:val="en-US" w:eastAsia="zh-CN"/>
        </w:rPr>
      </w:pPr>
      <w:ins w:id="28" w:author="hnrf" w:date="2022-11-21T15:39:38Z">
        <w:r>
          <w:rPr>
            <w:rFonts w:ascii="Times New Roman" w:hAnsi="Times New Roman"/>
            <w:sz w:val="28"/>
          </w:rPr>
          <w:t xml:space="preserve">DB  </w:t>
        </w:r>
      </w:ins>
      <w:ins w:id="29" w:author="hnrf" w:date="2022-11-21T15:39:38Z">
        <w:r>
          <w:rPr>
            <w:rFonts w:hint="eastAsia" w:ascii="Times New Roman" w:hAnsi="Times New Roman"/>
            <w:sz w:val="28"/>
            <w:lang w:val="en-US" w:eastAsia="zh-CN"/>
          </w:rPr>
          <w:t>XX</w:t>
        </w:r>
      </w:ins>
      <w:ins w:id="30" w:author="hnrf" w:date="2022-11-21T15:39:38Z">
        <w:r>
          <w:rPr>
            <w:rFonts w:ascii="黑体" w:hAnsi="黑体"/>
            <w:sz w:val="28"/>
          </w:rPr>
          <w:t>/T</w:t>
        </w:r>
      </w:ins>
      <w:ins w:id="31" w:author="hnrf" w:date="2022-11-21T15:39:38Z">
        <w:r>
          <w:rPr>
            <w:rFonts w:ascii="黑体" w:hAnsi="黑体"/>
            <w:spacing w:val="-5"/>
            <w:sz w:val="28"/>
          </w:rPr>
          <w:t xml:space="preserve"> </w:t>
        </w:r>
      </w:ins>
      <w:ins w:id="32" w:author="hnrf" w:date="2022-11-21T15:39:38Z">
        <w:r>
          <w:rPr>
            <w:rFonts w:hint="eastAsia" w:ascii="黑体" w:hAnsi="黑体"/>
            <w:sz w:val="28"/>
            <w:lang w:val="en-US" w:eastAsia="zh-CN"/>
          </w:rPr>
          <w:t>XXXX</w:t>
        </w:r>
      </w:ins>
      <w:ins w:id="33" w:author="hnrf" w:date="2022-11-21T15:39:38Z">
        <w:r>
          <w:rPr>
            <w:rFonts w:ascii="黑体" w:hAnsi="黑体"/>
            <w:sz w:val="28"/>
          </w:rPr>
          <w:t>—</w:t>
        </w:r>
      </w:ins>
      <w:ins w:id="34" w:author="hnrf" w:date="2022-11-21T15:39:38Z">
        <w:r>
          <w:rPr>
            <w:rFonts w:hint="eastAsia" w:ascii="黑体" w:hAnsi="黑体"/>
            <w:sz w:val="28"/>
            <w:lang w:val="en-US" w:eastAsia="zh-CN"/>
          </w:rPr>
          <w:t>XXXX</w:t>
        </w:r>
      </w:ins>
    </w:p>
    <w:p>
      <w:pPr>
        <w:pStyle w:val="6"/>
        <w:rPr>
          <w:ins w:id="35" w:author="hnrf" w:date="2022-11-21T15:39:38Z"/>
          <w:rFonts w:ascii="黑体"/>
          <w:sz w:val="20"/>
        </w:rPr>
      </w:pPr>
    </w:p>
    <w:p>
      <w:pPr>
        <w:pStyle w:val="6"/>
        <w:spacing w:before="9"/>
        <w:rPr>
          <w:ins w:id="36" w:author="hnrf" w:date="2022-11-21T15:39:38Z"/>
          <w:rFonts w:ascii="黑体"/>
          <w:sz w:val="29"/>
        </w:rPr>
      </w:pPr>
      <w:ins w:id="37" w:author="hnrf" w:date="2022-11-21T15:39:38Z">
        <w:r>
          <w:rPr/>
          <mc:AlternateContent>
            <mc:Choice Requires="wps">
              <w:drawing>
                <wp:anchor distT="0" distB="0" distL="0" distR="0" simplePos="0" relativeHeight="251667456" behindDoc="1" locked="0" layoutInCell="1" allowOverlap="1">
                  <wp:simplePos x="0" y="0"/>
                  <wp:positionH relativeFrom="page">
                    <wp:posOffset>899795</wp:posOffset>
                  </wp:positionH>
                  <wp:positionV relativeFrom="paragraph">
                    <wp:posOffset>271145</wp:posOffset>
                  </wp:positionV>
                  <wp:extent cx="6119495" cy="0"/>
                  <wp:effectExtent l="0" t="0" r="0" b="0"/>
                  <wp:wrapTopAndBottom/>
                  <wp:docPr id="7" name="直线 2"/>
                  <wp:cNvGraphicFramePr/>
                  <a:graphic xmlns:a="http://schemas.openxmlformats.org/drawingml/2006/main">
                    <a:graphicData uri="http://schemas.microsoft.com/office/word/2010/wordprocessingShape">
                      <wps:wsp>
                        <wps:cNvCnPr/>
                        <wps:spPr>
                          <a:xfrm>
                            <a:off x="0" y="0"/>
                            <a:ext cx="611949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70.85pt;margin-top:21.35pt;height:0pt;width:481.85pt;mso-position-horizontal-relative:page;mso-wrap-distance-bottom:0pt;mso-wrap-distance-top:0pt;z-index:-251649024;mso-width-relative:page;mso-height-relative:page;" filled="f" stroked="t" coordsize="21600,21600" o:gfxdata="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ABjRBXWAAAACgEA&#10;AA8AAAAAAAAAAQAgAAAAOAAAAGRycy9kb3ducmV2LnhtbFBLAQIUABQAAAAIAIdO4kBiDo+FzQEA&#10;AI0DAAAOAAAAAAAAAAEAIAAAADsBAABkcnMvZTJvRG9jLnhtbFBLBQYAAAAABgAGAFkBAAB6BQAA&#10;AAA=&#10;">
                  <v:fill on="f" focussize="0,0"/>
                  <v:stroke color="#000000" joinstyle="round"/>
                  <v:imagedata o:title=""/>
                  <o:lock v:ext="edit" aspectratio="f"/>
                  <w10:wrap type="topAndBottom"/>
                </v:line>
              </w:pict>
            </mc:Fallback>
          </mc:AlternateContent>
        </w:r>
      </w:ins>
    </w:p>
    <w:p>
      <w:pPr>
        <w:pStyle w:val="6"/>
        <w:rPr>
          <w:ins w:id="39" w:author="hnrf" w:date="2022-11-21T15:39:38Z"/>
          <w:rFonts w:ascii="黑体"/>
          <w:sz w:val="30"/>
        </w:rPr>
      </w:pPr>
    </w:p>
    <w:p>
      <w:pPr>
        <w:pStyle w:val="6"/>
        <w:rPr>
          <w:ins w:id="40" w:author="hnrf" w:date="2022-11-21T15:39:38Z"/>
          <w:rFonts w:ascii="黑体"/>
          <w:sz w:val="30"/>
        </w:rPr>
      </w:pPr>
    </w:p>
    <w:p>
      <w:pPr>
        <w:pStyle w:val="6"/>
        <w:rPr>
          <w:ins w:id="41" w:author="hnrf" w:date="2022-11-21T15:39:38Z"/>
          <w:rFonts w:ascii="黑体"/>
          <w:sz w:val="30"/>
        </w:rPr>
      </w:pPr>
    </w:p>
    <w:p>
      <w:pPr>
        <w:pStyle w:val="6"/>
        <w:rPr>
          <w:ins w:id="42" w:author="hnrf" w:date="2022-11-21T15:39:38Z"/>
          <w:rFonts w:ascii="黑体"/>
          <w:sz w:val="30"/>
        </w:rPr>
      </w:pPr>
    </w:p>
    <w:p>
      <w:pPr>
        <w:pStyle w:val="6"/>
        <w:rPr>
          <w:ins w:id="43" w:author="hnrf" w:date="2022-11-21T15:39:38Z"/>
          <w:rFonts w:ascii="黑体"/>
          <w:sz w:val="30"/>
        </w:rPr>
      </w:pPr>
    </w:p>
    <w:p>
      <w:pPr>
        <w:spacing w:before="203" w:line="240" w:lineRule="auto"/>
        <w:ind w:left="40" w:right="156" w:firstLine="0"/>
        <w:jc w:val="center"/>
        <w:rPr>
          <w:ins w:id="45" w:author="hnrf" w:date="2022-11-21T15:40:19Z"/>
          <w:rFonts w:hint="eastAsia" w:ascii="黑体" w:eastAsia="黑体"/>
          <w:b w:val="0"/>
          <w:bCs w:val="0"/>
          <w:sz w:val="52"/>
          <w:rPrChange w:id="46" w:author="hnrf" w:date="2022-11-21T15:40:29Z">
            <w:rPr>
              <w:ins w:id="47" w:author="hnrf" w:date="2022-11-21T15:40:19Z"/>
              <w:b/>
              <w:bCs/>
              <w:sz w:val="44"/>
            </w:rPr>
          </w:rPrChange>
        </w:rPr>
        <w:pPrChange w:id="44" w:author="hnrf" w:date="2022-11-21T15:40:29Z">
          <w:pPr>
            <w:spacing w:before="38" w:line="364" w:lineRule="auto"/>
            <w:ind w:left="2273" w:right="460" w:hanging="2041"/>
            <w:jc w:val="center"/>
          </w:pPr>
        </w:pPrChange>
      </w:pPr>
      <w:ins w:id="48" w:author="hnrf" w:date="2022-11-21T15:40:19Z">
        <w:r>
          <w:rPr>
            <w:rFonts w:hint="eastAsia" w:ascii="黑体" w:eastAsia="黑体"/>
            <w:b w:val="0"/>
            <w:bCs w:val="0"/>
            <w:sz w:val="52"/>
            <w:rPrChange w:id="49" w:author="hnrf" w:date="2022-11-21T15:40:29Z">
              <w:rPr>
                <w:b/>
                <w:bCs/>
                <w:sz w:val="44"/>
              </w:rPr>
            </w:rPrChange>
          </w:rPr>
          <w:t xml:space="preserve">城 市 地 下 空 间 </w:t>
        </w:r>
      </w:ins>
      <w:ins w:id="50" w:author="hnrf" w:date="2022-11-21T15:40:19Z">
        <w:r>
          <w:rPr>
            <w:rFonts w:hint="eastAsia" w:ascii="黑体" w:eastAsia="黑体"/>
            <w:b w:val="0"/>
            <w:bCs w:val="0"/>
            <w:sz w:val="52"/>
            <w:lang w:eastAsia="zh-CN"/>
            <w:rPrChange w:id="51" w:author="hnrf" w:date="2022-11-21T15:40:29Z">
              <w:rPr>
                <w:rFonts w:hint="eastAsia"/>
                <w:b/>
                <w:bCs/>
                <w:sz w:val="44"/>
                <w:lang w:eastAsia="zh-CN"/>
              </w:rPr>
            </w:rPrChange>
          </w:rPr>
          <w:t>建</w:t>
        </w:r>
      </w:ins>
      <w:ins w:id="52" w:author="hnrf" w:date="2022-11-21T15:40:19Z">
        <w:r>
          <w:rPr>
            <w:rFonts w:hint="eastAsia" w:ascii="黑体" w:eastAsia="黑体"/>
            <w:b w:val="0"/>
            <w:bCs w:val="0"/>
            <w:sz w:val="52"/>
            <w:lang w:val="en-US" w:eastAsia="zh-CN"/>
            <w:rPrChange w:id="53" w:author="hnrf" w:date="2022-11-21T15:40:29Z">
              <w:rPr>
                <w:rFonts w:hint="eastAsia"/>
                <w:b/>
                <w:bCs/>
                <w:sz w:val="44"/>
                <w:lang w:val="en-US" w:eastAsia="zh-CN"/>
              </w:rPr>
            </w:rPrChange>
          </w:rPr>
          <w:t xml:space="preserve"> </w:t>
        </w:r>
      </w:ins>
      <w:ins w:id="54" w:author="hnrf" w:date="2022-11-21T15:40:19Z">
        <w:r>
          <w:rPr>
            <w:rFonts w:hint="eastAsia" w:ascii="黑体" w:eastAsia="黑体"/>
            <w:b w:val="0"/>
            <w:bCs w:val="0"/>
            <w:sz w:val="52"/>
            <w:lang w:eastAsia="zh-CN"/>
            <w:rPrChange w:id="55" w:author="hnrf" w:date="2022-11-21T15:40:29Z">
              <w:rPr>
                <w:rFonts w:hint="eastAsia"/>
                <w:b/>
                <w:bCs/>
                <w:sz w:val="44"/>
                <w:lang w:eastAsia="zh-CN"/>
              </w:rPr>
            </w:rPrChange>
          </w:rPr>
          <w:t>设</w:t>
        </w:r>
      </w:ins>
      <w:ins w:id="56" w:author="hnrf" w:date="2022-11-21T15:40:19Z">
        <w:r>
          <w:rPr>
            <w:rFonts w:hint="eastAsia" w:ascii="黑体" w:eastAsia="黑体"/>
            <w:b w:val="0"/>
            <w:bCs w:val="0"/>
            <w:sz w:val="52"/>
            <w:lang w:val="en-US" w:eastAsia="zh-CN"/>
            <w:rPrChange w:id="57" w:author="hnrf" w:date="2022-11-21T15:40:29Z">
              <w:rPr>
                <w:rFonts w:hint="eastAsia"/>
                <w:b/>
                <w:bCs/>
                <w:sz w:val="44"/>
                <w:lang w:val="en-US" w:eastAsia="zh-CN"/>
              </w:rPr>
            </w:rPrChange>
          </w:rPr>
          <w:t xml:space="preserve"> </w:t>
        </w:r>
      </w:ins>
      <w:ins w:id="58" w:author="hnrf" w:date="2022-11-21T15:40:19Z">
        <w:r>
          <w:rPr>
            <w:rFonts w:hint="eastAsia" w:ascii="黑体" w:eastAsia="黑体"/>
            <w:b w:val="0"/>
            <w:bCs w:val="0"/>
            <w:sz w:val="52"/>
            <w:rPrChange w:id="59" w:author="hnrf" w:date="2022-11-21T15:40:29Z">
              <w:rPr>
                <w:b/>
                <w:bCs/>
                <w:sz w:val="44"/>
              </w:rPr>
            </w:rPrChange>
          </w:rPr>
          <w:t xml:space="preserve">兼 顾 </w:t>
        </w:r>
      </w:ins>
    </w:p>
    <w:p>
      <w:pPr>
        <w:spacing w:before="203" w:line="240" w:lineRule="auto"/>
        <w:ind w:left="40" w:right="156" w:firstLine="0"/>
        <w:jc w:val="center"/>
        <w:rPr>
          <w:ins w:id="61" w:author="hnrf" w:date="2022-11-21T16:37:48Z"/>
          <w:rFonts w:hint="eastAsia" w:ascii="黑体" w:eastAsia="黑体"/>
          <w:b w:val="0"/>
          <w:bCs w:val="0"/>
          <w:sz w:val="52"/>
          <w:lang w:val="en-US" w:eastAsia="zh-CN"/>
        </w:rPr>
        <w:pPrChange w:id="60" w:author="hnrf" w:date="2022-11-21T15:40:29Z">
          <w:pPr>
            <w:spacing w:before="38" w:line="364" w:lineRule="auto"/>
            <w:ind w:left="2273" w:right="460" w:hanging="2041"/>
            <w:jc w:val="center"/>
          </w:pPr>
        </w:pPrChange>
      </w:pPr>
      <w:ins w:id="62" w:author="hnrf" w:date="2022-11-21T15:40:19Z">
        <w:r>
          <w:rPr>
            <w:rFonts w:hint="eastAsia" w:ascii="黑体" w:eastAsia="黑体"/>
            <w:b w:val="0"/>
            <w:bCs w:val="0"/>
            <w:sz w:val="52"/>
            <w:rPrChange w:id="63" w:author="hnrf" w:date="2022-11-21T15:40:29Z">
              <w:rPr>
                <w:b/>
                <w:bCs/>
                <w:sz w:val="44"/>
              </w:rPr>
            </w:rPrChange>
          </w:rPr>
          <w:t xml:space="preserve">人 防 </w:t>
        </w:r>
      </w:ins>
      <w:ins w:id="64" w:author="hnrf" w:date="2022-11-21T15:40:19Z">
        <w:r>
          <w:rPr>
            <w:rFonts w:hint="eastAsia" w:ascii="黑体" w:eastAsia="黑体"/>
            <w:b w:val="0"/>
            <w:bCs w:val="0"/>
            <w:sz w:val="52"/>
            <w:lang w:eastAsia="zh-CN"/>
            <w:rPrChange w:id="65" w:author="hnrf" w:date="2022-11-21T15:40:29Z">
              <w:rPr>
                <w:rFonts w:hint="eastAsia"/>
                <w:b/>
                <w:bCs/>
                <w:sz w:val="44"/>
                <w:lang w:eastAsia="zh-CN"/>
              </w:rPr>
            </w:rPrChange>
          </w:rPr>
          <w:t>需</w:t>
        </w:r>
      </w:ins>
      <w:ins w:id="66" w:author="hnrf" w:date="2022-11-21T15:40:19Z">
        <w:r>
          <w:rPr>
            <w:rFonts w:hint="eastAsia" w:ascii="黑体" w:eastAsia="黑体"/>
            <w:b w:val="0"/>
            <w:bCs w:val="0"/>
            <w:sz w:val="52"/>
            <w:lang w:val="en-US" w:eastAsia="zh-CN"/>
            <w:rPrChange w:id="67" w:author="hnrf" w:date="2022-11-21T15:40:29Z">
              <w:rPr>
                <w:rFonts w:hint="eastAsia"/>
                <w:b/>
                <w:bCs/>
                <w:sz w:val="44"/>
                <w:lang w:val="en-US" w:eastAsia="zh-CN"/>
              </w:rPr>
            </w:rPrChange>
          </w:rPr>
          <w:t xml:space="preserve"> </w:t>
        </w:r>
      </w:ins>
      <w:ins w:id="68" w:author="hnrf" w:date="2022-11-21T15:40:19Z">
        <w:r>
          <w:rPr>
            <w:rFonts w:hint="eastAsia" w:ascii="黑体" w:eastAsia="黑体"/>
            <w:b w:val="0"/>
            <w:bCs w:val="0"/>
            <w:sz w:val="52"/>
            <w:lang w:eastAsia="zh-CN"/>
            <w:rPrChange w:id="69" w:author="hnrf" w:date="2022-11-21T15:40:29Z">
              <w:rPr>
                <w:rFonts w:hint="eastAsia"/>
                <w:b/>
                <w:bCs/>
                <w:sz w:val="44"/>
                <w:lang w:eastAsia="zh-CN"/>
              </w:rPr>
            </w:rPrChange>
          </w:rPr>
          <w:t>要</w:t>
        </w:r>
      </w:ins>
      <w:ins w:id="70" w:author="hnrf" w:date="2022-11-21T15:40:19Z">
        <w:r>
          <w:rPr>
            <w:rFonts w:hint="eastAsia" w:ascii="黑体" w:eastAsia="黑体"/>
            <w:b w:val="0"/>
            <w:bCs w:val="0"/>
            <w:sz w:val="52"/>
            <w:rPrChange w:id="71" w:author="hnrf" w:date="2022-11-21T15:40:29Z">
              <w:rPr>
                <w:b/>
                <w:bCs/>
                <w:sz w:val="44"/>
              </w:rPr>
            </w:rPrChange>
          </w:rPr>
          <w:t xml:space="preserve"> </w:t>
        </w:r>
      </w:ins>
      <w:ins w:id="72" w:author="hnrf" w:date="2022-11-21T15:40:19Z">
        <w:r>
          <w:rPr>
            <w:rFonts w:hint="eastAsia" w:ascii="黑体" w:eastAsia="黑体"/>
            <w:b w:val="0"/>
            <w:bCs w:val="0"/>
            <w:sz w:val="52"/>
            <w:lang w:val="en-US" w:eastAsia="zh-CN"/>
            <w:rPrChange w:id="73" w:author="hnrf" w:date="2022-11-21T15:40:29Z">
              <w:rPr>
                <w:rFonts w:hint="eastAsia"/>
                <w:b/>
                <w:bCs/>
                <w:sz w:val="44"/>
                <w:lang w:val="en-US" w:eastAsia="zh-CN"/>
              </w:rPr>
            </w:rPrChange>
          </w:rPr>
          <w:t>技 术 规 范</w:t>
        </w:r>
      </w:ins>
    </w:p>
    <w:p>
      <w:pPr>
        <w:spacing w:before="203" w:line="240" w:lineRule="auto"/>
        <w:ind w:left="40" w:right="156" w:firstLine="0"/>
        <w:jc w:val="center"/>
        <w:rPr>
          <w:ins w:id="75" w:author="hnrf" w:date="2022-11-21T15:40:19Z"/>
          <w:rFonts w:hint="eastAsia" w:ascii="黑体" w:eastAsia="黑体"/>
          <w:b w:val="0"/>
          <w:bCs w:val="0"/>
          <w:sz w:val="52"/>
          <w:lang w:val="en-US" w:eastAsia="zh-CN"/>
          <w:rPrChange w:id="76" w:author="hnrf" w:date="2022-11-21T15:40:29Z">
            <w:rPr>
              <w:ins w:id="77" w:author="hnrf" w:date="2022-11-21T15:40:19Z"/>
              <w:rFonts w:hint="default" w:eastAsia="宋体"/>
              <w:b/>
              <w:bCs/>
              <w:sz w:val="44"/>
              <w:lang w:val="en-US" w:eastAsia="zh-CN"/>
            </w:rPr>
          </w:rPrChange>
        </w:rPr>
        <w:pPrChange w:id="74" w:author="hnrf" w:date="2022-11-21T15:40:29Z">
          <w:pPr>
            <w:spacing w:before="38" w:line="364" w:lineRule="auto"/>
            <w:ind w:left="2273" w:right="460" w:hanging="2041"/>
            <w:jc w:val="center"/>
          </w:pPr>
        </w:pPrChange>
      </w:pPr>
    </w:p>
    <w:p>
      <w:pPr>
        <w:pStyle w:val="6"/>
        <w:ind w:firstLine="300" w:firstLineChars="100"/>
        <w:rPr>
          <w:ins w:id="78" w:author="hnrf" w:date="2022-11-21T16:37:42Z"/>
          <w:rFonts w:ascii="Times New Roman"/>
          <w:sz w:val="30"/>
        </w:rPr>
      </w:pPr>
      <w:ins w:id="79" w:author="hnrf" w:date="2022-11-21T16:37:42Z">
        <w:r>
          <w:rPr>
            <w:rFonts w:hint="eastAsia" w:ascii="Times New Roman"/>
            <w:sz w:val="30"/>
          </w:rPr>
          <w:t>Design standard for city underground space with the function of civil air defence</w:t>
        </w:r>
      </w:ins>
    </w:p>
    <w:p>
      <w:pPr>
        <w:pStyle w:val="6"/>
        <w:rPr>
          <w:ins w:id="80" w:author="hnrf" w:date="2022-11-21T15:39:38Z"/>
          <w:rFonts w:ascii="Times New Roman"/>
          <w:sz w:val="30"/>
        </w:rPr>
      </w:pPr>
    </w:p>
    <w:p>
      <w:pPr>
        <w:pStyle w:val="6"/>
        <w:rPr>
          <w:ins w:id="81" w:author="hnrf" w:date="2022-11-21T15:39:38Z"/>
          <w:rFonts w:ascii="Times New Roman"/>
          <w:sz w:val="30"/>
        </w:rPr>
      </w:pPr>
    </w:p>
    <w:p>
      <w:pPr>
        <w:pStyle w:val="6"/>
        <w:rPr>
          <w:ins w:id="82" w:author="hnrf" w:date="2022-11-21T15:39:38Z"/>
          <w:rFonts w:ascii="Times New Roman"/>
          <w:sz w:val="30"/>
        </w:rPr>
      </w:pPr>
    </w:p>
    <w:p>
      <w:pPr>
        <w:pStyle w:val="6"/>
        <w:rPr>
          <w:ins w:id="83" w:author="hnrf" w:date="2022-11-21T15:39:38Z"/>
          <w:rFonts w:ascii="Times New Roman"/>
          <w:sz w:val="30"/>
        </w:rPr>
      </w:pPr>
    </w:p>
    <w:p>
      <w:pPr>
        <w:pStyle w:val="6"/>
        <w:rPr>
          <w:ins w:id="84" w:author="hnrf" w:date="2022-11-21T15:39:38Z"/>
          <w:rFonts w:ascii="Times New Roman"/>
          <w:sz w:val="30"/>
        </w:rPr>
      </w:pPr>
    </w:p>
    <w:p>
      <w:pPr>
        <w:pStyle w:val="6"/>
        <w:rPr>
          <w:ins w:id="85" w:author="hnrf" w:date="2022-11-21T15:39:38Z"/>
          <w:rFonts w:ascii="Times New Roman"/>
          <w:sz w:val="30"/>
        </w:rPr>
      </w:pPr>
    </w:p>
    <w:p>
      <w:pPr>
        <w:pStyle w:val="6"/>
        <w:rPr>
          <w:ins w:id="86" w:author="hnrf" w:date="2022-11-21T15:39:38Z"/>
          <w:rFonts w:ascii="Times New Roman"/>
          <w:sz w:val="30"/>
        </w:rPr>
      </w:pPr>
    </w:p>
    <w:p>
      <w:pPr>
        <w:pStyle w:val="6"/>
        <w:rPr>
          <w:ins w:id="87" w:author="hnrf" w:date="2022-11-21T15:39:38Z"/>
          <w:rFonts w:ascii="Times New Roman"/>
          <w:sz w:val="30"/>
        </w:rPr>
      </w:pPr>
    </w:p>
    <w:p>
      <w:pPr>
        <w:pStyle w:val="6"/>
        <w:rPr>
          <w:ins w:id="88" w:author="hnrf" w:date="2022-11-21T15:39:38Z"/>
          <w:rFonts w:ascii="Times New Roman"/>
          <w:sz w:val="30"/>
        </w:rPr>
      </w:pPr>
    </w:p>
    <w:p>
      <w:pPr>
        <w:pStyle w:val="6"/>
        <w:rPr>
          <w:ins w:id="89" w:author="hnrf" w:date="2022-11-21T15:39:38Z"/>
          <w:rFonts w:ascii="Times New Roman"/>
          <w:sz w:val="30"/>
        </w:rPr>
      </w:pPr>
    </w:p>
    <w:p>
      <w:pPr>
        <w:pStyle w:val="6"/>
        <w:rPr>
          <w:ins w:id="90" w:author="hnrf" w:date="2022-11-21T15:39:38Z"/>
          <w:rFonts w:ascii="Times New Roman"/>
          <w:sz w:val="30"/>
        </w:rPr>
      </w:pPr>
    </w:p>
    <w:p>
      <w:pPr>
        <w:tabs>
          <w:tab w:val="left" w:pos="8025"/>
        </w:tabs>
        <w:spacing w:before="208"/>
        <w:ind w:left="598" w:right="0" w:firstLine="0"/>
        <w:jc w:val="left"/>
        <w:rPr>
          <w:ins w:id="91" w:author="hnrf" w:date="2022-11-21T15:39:38Z"/>
          <w:rFonts w:hint="eastAsia" w:ascii="黑体" w:eastAsia="黑体"/>
          <w:sz w:val="28"/>
        </w:rPr>
      </w:pPr>
      <w:ins w:id="92" w:author="hnrf" w:date="2022-11-21T15:39:38Z">
        <w:r>
          <w:rPr>
            <w:rFonts w:hint="eastAsia" w:ascii="黑体" w:eastAsia="黑体"/>
            <w:sz w:val="28"/>
            <w:lang w:val="en-US" w:eastAsia="zh-CN"/>
          </w:rPr>
          <w:t>xx</w:t>
        </w:r>
      </w:ins>
      <w:ins w:id="93" w:author="hnrf" w:date="2022-11-21T15:39:38Z">
        <w:r>
          <w:rPr>
            <w:rFonts w:hint="default"/>
            <w:lang w:val="en-US"/>
          </w:rPr>
          <mc:AlternateContent>
            <mc:Choice Requires="wps">
              <w:drawing>
                <wp:anchor distT="0" distB="0" distL="114300" distR="114300" simplePos="0" relativeHeight="251668480" behindDoc="0" locked="0" layoutInCell="1" allowOverlap="1">
                  <wp:simplePos x="0" y="0"/>
                  <wp:positionH relativeFrom="page">
                    <wp:posOffset>899795</wp:posOffset>
                  </wp:positionH>
                  <wp:positionV relativeFrom="paragraph">
                    <wp:posOffset>349250</wp:posOffset>
                  </wp:positionV>
                  <wp:extent cx="6119495" cy="0"/>
                  <wp:effectExtent l="0" t="0" r="0" b="0"/>
                  <wp:wrapNone/>
                  <wp:docPr id="8" name="直线 3"/>
                  <wp:cNvGraphicFramePr/>
                  <a:graphic xmlns:a="http://schemas.openxmlformats.org/drawingml/2006/main">
                    <a:graphicData uri="http://schemas.microsoft.com/office/word/2010/wordprocessingShape">
                      <wps:wsp>
                        <wps:cNvCnPr/>
                        <wps:spPr>
                          <a:xfrm>
                            <a:off x="0" y="0"/>
                            <a:ext cx="611949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70.85pt;margin-top:27.5pt;height:0pt;width:481.85pt;mso-position-horizontal-relative:page;z-index:251668480;mso-width-relative:page;mso-height-relative:page;" filled="f" stroked="t" coordsize="21600,21600" o:gfxdata="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BxSB03WAAAACgEA&#10;AA8AAAAAAAAAAQAgAAAAOAAAAGRycy9kb3ducmV2LnhtbFBLAQIUABQAAAAIAIdO4kAiT7dAzQEA&#10;AI0DAAAOAAAAAAAAAAEAIAAAADsBAABkcnMvZTJvRG9jLnhtbFBLBQYAAAAABgAGAFkBAAB6BQAA&#10;AAA=&#10;">
                  <v:fill on="f" focussize="0,0"/>
                  <v:stroke color="#000000" joinstyle="round"/>
                  <v:imagedata o:title=""/>
                  <o:lock v:ext="edit" aspectratio="f"/>
                </v:line>
              </w:pict>
            </mc:Fallback>
          </mc:AlternateContent>
        </w:r>
      </w:ins>
      <w:ins w:id="95" w:author="hnrf" w:date="2022-11-21T15:39:38Z">
        <w:r>
          <w:rPr>
            <w:rFonts w:hint="eastAsia" w:ascii="黑体" w:eastAsia="黑体"/>
            <w:sz w:val="28"/>
            <w:lang w:val="en-US" w:eastAsia="zh-CN"/>
          </w:rPr>
          <w:t>xx</w:t>
        </w:r>
      </w:ins>
      <w:ins w:id="96" w:author="hnrf" w:date="2022-11-21T15:39:38Z">
        <w:r>
          <w:rPr>
            <w:rFonts w:hint="eastAsia" w:ascii="黑体" w:eastAsia="黑体"/>
            <w:sz w:val="28"/>
          </w:rPr>
          <w:t>-</w:t>
        </w:r>
      </w:ins>
      <w:ins w:id="97" w:author="hnrf" w:date="2022-11-21T15:39:38Z">
        <w:r>
          <w:rPr>
            <w:rFonts w:hint="eastAsia" w:ascii="黑体" w:eastAsia="黑体"/>
            <w:sz w:val="28"/>
            <w:lang w:val="en-US" w:eastAsia="zh-CN"/>
          </w:rPr>
          <w:t>xx</w:t>
        </w:r>
      </w:ins>
      <w:ins w:id="98" w:author="hnrf" w:date="2022-11-21T15:39:38Z">
        <w:r>
          <w:rPr>
            <w:rFonts w:hint="eastAsia" w:ascii="黑体" w:eastAsia="黑体"/>
            <w:sz w:val="28"/>
          </w:rPr>
          <w:t>-</w:t>
        </w:r>
      </w:ins>
      <w:ins w:id="99" w:author="hnrf" w:date="2022-11-21T15:39:38Z">
        <w:r>
          <w:rPr>
            <w:rFonts w:hint="eastAsia" w:ascii="黑体" w:eastAsia="黑体"/>
            <w:sz w:val="28"/>
            <w:lang w:val="en-US" w:eastAsia="zh-CN"/>
          </w:rPr>
          <w:t>xx</w:t>
        </w:r>
      </w:ins>
      <w:ins w:id="100" w:author="hnrf" w:date="2022-11-21T15:39:38Z">
        <w:r>
          <w:rPr>
            <w:rFonts w:hint="eastAsia" w:ascii="黑体" w:eastAsia="黑体"/>
            <w:spacing w:val="-71"/>
            <w:sz w:val="28"/>
          </w:rPr>
          <w:t xml:space="preserve"> </w:t>
        </w:r>
      </w:ins>
      <w:ins w:id="101" w:author="hnrf" w:date="2022-11-21T15:39:38Z">
        <w:r>
          <w:rPr>
            <w:rFonts w:hint="eastAsia" w:ascii="黑体" w:eastAsia="黑体"/>
            <w:sz w:val="28"/>
          </w:rPr>
          <w:t>发布</w:t>
        </w:r>
      </w:ins>
      <w:ins w:id="102" w:author="hnrf" w:date="2022-11-21T15:39:38Z">
        <w:r>
          <w:rPr>
            <w:rFonts w:hint="eastAsia" w:ascii="黑体" w:eastAsia="黑体"/>
            <w:sz w:val="28"/>
          </w:rPr>
          <w:tab/>
        </w:r>
      </w:ins>
      <w:ins w:id="103" w:author="hnrf" w:date="2022-11-21T15:39:38Z">
        <w:r>
          <w:rPr>
            <w:rFonts w:hint="eastAsia" w:ascii="黑体" w:eastAsia="黑体"/>
            <w:sz w:val="28"/>
            <w:lang w:val="en-US" w:eastAsia="zh-CN"/>
          </w:rPr>
          <w:t>xxxx</w:t>
        </w:r>
      </w:ins>
      <w:ins w:id="104" w:author="hnrf" w:date="2022-11-21T15:39:38Z">
        <w:r>
          <w:rPr>
            <w:rFonts w:hint="eastAsia" w:ascii="黑体" w:eastAsia="黑体"/>
            <w:spacing w:val="-70"/>
            <w:sz w:val="28"/>
          </w:rPr>
          <w:t xml:space="preserve"> </w:t>
        </w:r>
      </w:ins>
      <w:ins w:id="105" w:author="hnrf" w:date="2022-11-21T15:39:38Z">
        <w:r>
          <w:rPr>
            <w:rFonts w:hint="eastAsia" w:ascii="黑体" w:eastAsia="黑体"/>
            <w:sz w:val="28"/>
          </w:rPr>
          <w:t>-</w:t>
        </w:r>
      </w:ins>
      <w:ins w:id="106" w:author="hnrf" w:date="2022-11-21T15:39:38Z">
        <w:r>
          <w:rPr>
            <w:rFonts w:hint="eastAsia" w:ascii="黑体" w:eastAsia="黑体"/>
            <w:sz w:val="28"/>
            <w:lang w:val="en-US" w:eastAsia="zh-CN"/>
          </w:rPr>
          <w:t>xx</w:t>
        </w:r>
      </w:ins>
      <w:ins w:id="107" w:author="hnrf" w:date="2022-11-21T15:39:38Z">
        <w:r>
          <w:rPr>
            <w:rFonts w:hint="eastAsia" w:ascii="黑体" w:eastAsia="黑体"/>
            <w:spacing w:val="-1"/>
            <w:sz w:val="28"/>
          </w:rPr>
          <w:t xml:space="preserve"> </w:t>
        </w:r>
      </w:ins>
      <w:ins w:id="108" w:author="hnrf" w:date="2022-11-21T15:39:38Z">
        <w:r>
          <w:rPr>
            <w:rFonts w:hint="eastAsia" w:ascii="黑体" w:eastAsia="黑体"/>
            <w:sz w:val="28"/>
          </w:rPr>
          <w:t>-</w:t>
        </w:r>
      </w:ins>
      <w:ins w:id="109" w:author="hnrf" w:date="2022-11-21T15:39:38Z">
        <w:r>
          <w:rPr>
            <w:rFonts w:hint="eastAsia" w:ascii="黑体" w:eastAsia="黑体"/>
            <w:sz w:val="28"/>
            <w:lang w:val="en-US" w:eastAsia="zh-CN"/>
          </w:rPr>
          <w:t>xx</w:t>
        </w:r>
      </w:ins>
      <w:ins w:id="110" w:author="hnrf" w:date="2022-11-21T15:39:38Z">
        <w:r>
          <w:rPr>
            <w:rFonts w:hint="eastAsia" w:ascii="黑体" w:eastAsia="黑体"/>
            <w:spacing w:val="-71"/>
            <w:sz w:val="28"/>
          </w:rPr>
          <w:t xml:space="preserve"> </w:t>
        </w:r>
      </w:ins>
      <w:ins w:id="111" w:author="hnrf" w:date="2022-11-21T15:39:38Z">
        <w:r>
          <w:rPr>
            <w:rFonts w:hint="eastAsia" w:ascii="黑体" w:eastAsia="黑体"/>
            <w:sz w:val="28"/>
          </w:rPr>
          <w:t>实施</w:t>
        </w:r>
      </w:ins>
    </w:p>
    <w:p>
      <w:pPr>
        <w:pStyle w:val="6"/>
        <w:spacing w:before="4"/>
        <w:rPr>
          <w:ins w:id="112" w:author="hnrf" w:date="2022-11-21T15:39:38Z"/>
          <w:rFonts w:ascii="黑体"/>
          <w:sz w:val="28"/>
        </w:rPr>
      </w:pPr>
    </w:p>
    <w:p>
      <w:pPr>
        <w:tabs>
          <w:tab w:val="left" w:pos="5332"/>
        </w:tabs>
        <w:spacing w:before="0"/>
        <w:ind w:left="40" w:right="0" w:firstLine="0"/>
        <w:jc w:val="center"/>
        <w:rPr>
          <w:ins w:id="113" w:author="hnrf" w:date="2022-11-21T15:39:38Z"/>
          <w:rFonts w:hint="eastAsia" w:ascii="黑体" w:eastAsia="黑体"/>
          <w:sz w:val="28"/>
        </w:rPr>
      </w:pPr>
      <w:ins w:id="114" w:author="hnrf" w:date="2022-11-21T15:39:38Z">
        <w:r>
          <w:rPr>
            <w:rFonts w:hint="eastAsia" w:ascii="黑体" w:eastAsia="黑体"/>
            <w:w w:val="130"/>
            <w:sz w:val="28"/>
          </w:rPr>
          <w:tab/>
        </w:r>
      </w:ins>
      <w:ins w:id="115" w:author="hnrf" w:date="2022-11-21T15:39:38Z">
        <w:r>
          <w:rPr>
            <w:rFonts w:hint="eastAsia" w:ascii="黑体" w:eastAsia="黑体"/>
            <w:w w:val="120"/>
            <w:position w:val="3"/>
            <w:sz w:val="28"/>
          </w:rPr>
          <w:t>发</w:t>
        </w:r>
      </w:ins>
      <w:ins w:id="116" w:author="hnrf" w:date="2022-11-21T15:39:38Z">
        <w:r>
          <w:rPr>
            <w:rFonts w:hint="eastAsia" w:ascii="黑体" w:eastAsia="黑体"/>
            <w:spacing w:val="-7"/>
            <w:w w:val="120"/>
            <w:position w:val="3"/>
            <w:sz w:val="28"/>
          </w:rPr>
          <w:t xml:space="preserve"> </w:t>
        </w:r>
      </w:ins>
      <w:ins w:id="117" w:author="hnrf" w:date="2022-11-21T15:39:38Z">
        <w:r>
          <w:rPr>
            <w:rFonts w:hint="eastAsia" w:ascii="黑体" w:eastAsia="黑体"/>
            <w:w w:val="120"/>
            <w:position w:val="3"/>
            <w:sz w:val="28"/>
          </w:rPr>
          <w:t>布</w:t>
        </w:r>
      </w:ins>
    </w:p>
    <w:p>
      <w:pPr>
        <w:spacing w:after="0"/>
        <w:jc w:val="center"/>
        <w:rPr>
          <w:ins w:id="118" w:author="hnrf" w:date="2022-11-21T15:39:38Z"/>
          <w:rFonts w:hint="eastAsia" w:ascii="黑体" w:eastAsia="黑体"/>
          <w:sz w:val="28"/>
        </w:rPr>
        <w:sectPr>
          <w:type w:val="continuous"/>
          <w:pgSz w:w="11910" w:h="16840"/>
          <w:pgMar w:top="520" w:right="700" w:bottom="280" w:left="820" w:header="720" w:footer="720" w:gutter="0"/>
          <w:cols w:space="720" w:num="1"/>
        </w:sectPr>
      </w:pPr>
    </w:p>
    <w:p>
      <w:pPr>
        <w:spacing w:before="68"/>
        <w:ind w:left="0" w:right="134" w:firstLine="0"/>
        <w:jc w:val="both"/>
        <w:rPr>
          <w:ins w:id="120" w:author="hnrf" w:date="2022-11-21T15:37:16Z"/>
          <w:rFonts w:hint="default" w:ascii="Times New Roman" w:eastAsia="宋体"/>
          <w:sz w:val="52"/>
          <w:lang w:val="en-US" w:eastAsia="zh-CN"/>
        </w:rPr>
        <w:pPrChange w:id="119" w:author="hnrf" w:date="2022-11-21T15:39:32Z">
          <w:pPr>
            <w:spacing w:before="68"/>
            <w:ind w:left="0" w:right="134" w:firstLine="0"/>
            <w:jc w:val="center"/>
          </w:pPr>
        </w:pPrChange>
      </w:pPr>
      <w:ins w:id="121" w:author="hnrf" w:date="2022-11-21T15:37:16Z">
        <w:r>
          <w:rPr>
            <w:rFonts w:hint="eastAsia" w:ascii="Times New Roman"/>
            <w:sz w:val="52"/>
            <w:lang w:val="en-US" w:eastAsia="zh-CN"/>
            <w14:shadow w14:blurRad="50800" w14:dist="38100" w14:dir="2700000" w14:sx="100000" w14:sy="100000" w14:kx="0" w14:ky="0" w14:algn="tl">
              <w14:srgbClr w14:val="000000">
                <w14:alpha w14:val="60000"/>
              </w14:srgbClr>
            </w14:shadow>
          </w:rPr>
          <w:t xml:space="preserve">                                </w:t>
        </w:r>
      </w:ins>
    </w:p>
    <w:p>
      <w:pPr>
        <w:pStyle w:val="16"/>
        <w:numPr>
          <w:ilvl w:val="0"/>
          <w:numId w:val="0"/>
        </w:numPr>
        <w:tabs>
          <w:tab w:val="left" w:pos="1230"/>
        </w:tabs>
        <w:spacing w:before="0" w:after="0" w:line="364" w:lineRule="auto"/>
        <w:ind w:right="339" w:rightChars="0"/>
        <w:jc w:val="both"/>
        <w:rPr>
          <w:ins w:id="122" w:author="hnrf" w:date="2022-11-21T15:37:16Z"/>
          <w:sz w:val="24"/>
        </w:rPr>
      </w:pPr>
    </w:p>
    <w:p>
      <w:pPr>
        <w:pStyle w:val="4"/>
        <w:tabs>
          <w:tab w:val="left" w:pos="602"/>
        </w:tabs>
        <w:ind w:left="2"/>
        <w:rPr>
          <w:rFonts w:ascii="黑体" w:eastAsia="黑体"/>
        </w:rPr>
      </w:pPr>
      <w:r>
        <w:rPr>
          <w:rFonts w:hint="eastAsia" w:ascii="黑体" w:eastAsia="黑体"/>
        </w:rPr>
        <w:t>前</w:t>
      </w:r>
      <w:r>
        <w:rPr>
          <w:rFonts w:hint="eastAsia" w:ascii="黑体" w:eastAsia="黑体"/>
        </w:rPr>
        <w:tab/>
      </w:r>
      <w:r>
        <w:rPr>
          <w:rFonts w:hint="eastAsia" w:ascii="黑体" w:eastAsia="黑体"/>
        </w:rPr>
        <w:t>言</w:t>
      </w:r>
    </w:p>
    <w:p>
      <w:pPr>
        <w:pStyle w:val="6"/>
        <w:rPr>
          <w:rFonts w:ascii="黑体"/>
          <w:sz w:val="30"/>
        </w:rPr>
      </w:pPr>
    </w:p>
    <w:p>
      <w:pPr>
        <w:pStyle w:val="6"/>
        <w:spacing w:before="5"/>
        <w:rPr>
          <w:rFonts w:ascii="黑体"/>
          <w:sz w:val="34"/>
        </w:rPr>
      </w:pPr>
    </w:p>
    <w:p>
      <w:pPr>
        <w:pStyle w:val="6"/>
        <w:spacing w:line="364" w:lineRule="auto"/>
        <w:ind w:left="260" w:right="207" w:firstLine="599"/>
      </w:pPr>
      <w:r>
        <w:rPr>
          <w:spacing w:val="-6"/>
        </w:rPr>
        <w:t>为</w:t>
      </w:r>
      <w:r>
        <w:rPr>
          <w:rFonts w:hint="eastAsia"/>
          <w:spacing w:val="-6"/>
        </w:rPr>
        <w:t>使湖南</w:t>
      </w:r>
      <w:r>
        <w:rPr>
          <w:spacing w:val="-6"/>
        </w:rPr>
        <w:t>省城市地下空间的开发利用，符合兼顾人民防空工程（以下简称兼顾人防工程）</w:t>
      </w:r>
      <w:r>
        <w:rPr>
          <w:rFonts w:hint="eastAsia"/>
          <w:spacing w:val="-6"/>
        </w:rPr>
        <w:t>需要</w:t>
      </w:r>
      <w:r>
        <w:rPr>
          <w:spacing w:val="-6"/>
        </w:rPr>
        <w:t>的功能要求，符合战时及平时的功能要求，做到安全、适用、经济、合理，本</w:t>
      </w:r>
      <w:r>
        <w:rPr>
          <w:rFonts w:hint="eastAsia"/>
          <w:spacing w:val="-6"/>
          <w:lang w:eastAsia="zh-CN"/>
        </w:rPr>
        <w:t>规范</w:t>
      </w:r>
      <w:r>
        <w:rPr>
          <w:rFonts w:hint="eastAsia"/>
          <w:spacing w:val="-6"/>
        </w:rPr>
        <w:t>由衡阳市人民防空办公室委托</w:t>
      </w:r>
      <w:r>
        <w:rPr>
          <w:rFonts w:hint="eastAsia"/>
          <w:spacing w:val="-4"/>
        </w:rPr>
        <w:t>中信建设有限责任公司湖南省人防建筑设计院</w:t>
      </w:r>
      <w:r>
        <w:rPr>
          <w:spacing w:val="-6"/>
        </w:rPr>
        <w:t>根据</w:t>
      </w:r>
      <w:r>
        <w:rPr>
          <w:rFonts w:hint="eastAsia"/>
          <w:spacing w:val="-6"/>
        </w:rPr>
        <w:t>湖南省人民防空办公室的</w:t>
      </w:r>
      <w:r>
        <w:rPr>
          <w:rFonts w:hint="eastAsia"/>
          <w:spacing w:val="-6"/>
          <w:lang w:val="en-US"/>
        </w:rPr>
        <w:t>《城市地下室空间建设兼顾人防需要</w:t>
      </w:r>
      <w:r>
        <w:rPr>
          <w:rFonts w:hint="eastAsia"/>
          <w:spacing w:val="-6"/>
          <w:lang w:val="en-US" w:eastAsia="zh-CN"/>
        </w:rPr>
        <w:t>技术规范</w:t>
      </w:r>
      <w:r>
        <w:rPr>
          <w:rFonts w:hint="eastAsia"/>
          <w:spacing w:val="-6"/>
          <w:lang w:val="en-US"/>
        </w:rPr>
        <w:t>》课题</w:t>
      </w:r>
      <w:r>
        <w:rPr>
          <w:spacing w:val="-4"/>
        </w:rPr>
        <w:t>要求</w:t>
      </w:r>
      <w:r>
        <w:rPr>
          <w:spacing w:val="-3"/>
        </w:rPr>
        <w:t>编制而成</w:t>
      </w:r>
      <w:r>
        <w:t>。</w:t>
      </w:r>
    </w:p>
    <w:p>
      <w:pPr>
        <w:pStyle w:val="6"/>
        <w:spacing w:before="1" w:line="364" w:lineRule="auto"/>
        <w:ind w:left="260" w:right="253" w:firstLine="479"/>
      </w:pPr>
      <w:r>
        <w:t>本</w:t>
      </w:r>
      <w:r>
        <w:rPr>
          <w:rFonts w:hint="eastAsia"/>
          <w:lang w:eastAsia="zh-CN"/>
        </w:rPr>
        <w:t>规范</w:t>
      </w:r>
      <w:r>
        <w:t>共分</w:t>
      </w:r>
      <w:r>
        <w:rPr>
          <w:rFonts w:hint="eastAsia"/>
        </w:rPr>
        <w:t>九</w:t>
      </w:r>
      <w:r>
        <w:t>章，其主要技术内容有：1 总则；2 术语；3 基本规定；4 建筑；5 结构；6 通风；7 给排水；8 电气</w:t>
      </w:r>
      <w:r>
        <w:rPr>
          <w:rFonts w:hint="eastAsia"/>
        </w:rPr>
        <w:t>；</w:t>
      </w:r>
      <w:r>
        <w:rPr>
          <w:rFonts w:hint="eastAsia"/>
          <w:lang w:val="en-US"/>
        </w:rPr>
        <w:t>9平战转换</w:t>
      </w:r>
      <w:r>
        <w:t>。</w:t>
      </w:r>
    </w:p>
    <w:p>
      <w:pPr>
        <w:pStyle w:val="6"/>
        <w:spacing w:before="2" w:line="364" w:lineRule="auto"/>
        <w:ind w:left="260" w:right="206" w:firstLine="479"/>
      </w:pPr>
      <w:r>
        <w:t>本</w:t>
      </w:r>
      <w:r>
        <w:rPr>
          <w:rFonts w:hint="eastAsia"/>
          <w:lang w:eastAsia="zh-CN"/>
        </w:rPr>
        <w:t>规范</w:t>
      </w:r>
      <w:r>
        <w:t>依据现行《人民防空工程战术技术要求》,对城市地下空间工程兼顾人民防空有关战时防御武器的防护要求、平战结合等方面做出规定。</w:t>
      </w:r>
    </w:p>
    <w:p>
      <w:pPr>
        <w:pStyle w:val="6"/>
        <w:spacing w:before="2" w:line="364" w:lineRule="auto"/>
        <w:ind w:left="260" w:right="257" w:firstLine="479"/>
      </w:pPr>
      <w:r>
        <w:rPr>
          <w:rFonts w:hint="eastAsia"/>
        </w:rPr>
        <w:t>在本</w:t>
      </w:r>
      <w:r>
        <w:rPr>
          <w:rFonts w:hint="eastAsia"/>
          <w:lang w:eastAsia="zh-CN"/>
        </w:rPr>
        <w:t>规范</w:t>
      </w:r>
      <w:r>
        <w:rPr>
          <w:rFonts w:hint="eastAsia"/>
        </w:rPr>
        <w:t>实施过程中，</w:t>
      </w:r>
      <w:r>
        <w:t>对</w:t>
      </w:r>
      <w:r>
        <w:rPr>
          <w:rFonts w:hint="eastAsia"/>
        </w:rPr>
        <w:t>本</w:t>
      </w:r>
      <w:r>
        <w:rPr>
          <w:rFonts w:hint="eastAsia"/>
          <w:lang w:eastAsia="zh-CN"/>
        </w:rPr>
        <w:t>规范</w:t>
      </w:r>
      <w:r>
        <w:t>的有关修改意见和建议请反馈至</w:t>
      </w:r>
      <w:r>
        <w:rPr>
          <w:rFonts w:hint="eastAsia"/>
        </w:rPr>
        <w:t>中信建设有限责任公司湖南省人防建筑设计院</w:t>
      </w:r>
      <w:r>
        <w:t>，联系电话：</w:t>
      </w:r>
      <w:r>
        <w:rPr>
          <w:rFonts w:hint="eastAsia"/>
          <w:lang w:val="en-US"/>
        </w:rPr>
        <w:t>0731</w:t>
      </w:r>
      <w:r>
        <w:rPr>
          <w:lang w:val="en-US" w:eastAsia="en-US"/>
        </w:rPr>
        <w:t>-</w:t>
      </w:r>
      <w:r>
        <w:rPr>
          <w:rFonts w:hint="eastAsia"/>
          <w:lang w:val="en-US"/>
        </w:rPr>
        <w:t>88839920</w:t>
      </w:r>
      <w:r>
        <w:rPr>
          <w:lang w:val="en-US" w:eastAsia="en-US"/>
        </w:rPr>
        <w:t>,</w:t>
      </w:r>
      <w:r>
        <w:t>邮箱：</w:t>
      </w:r>
      <w:r>
        <w:rPr>
          <w:rFonts w:hint="eastAsia"/>
          <w:lang w:val="en-US"/>
        </w:rPr>
        <w:t>908493206</w:t>
      </w:r>
      <w:r>
        <w:rPr>
          <w:lang w:val="en-US" w:eastAsia="en-US"/>
        </w:rPr>
        <w:t>@qq.com。</w:t>
      </w:r>
      <w:r>
        <w:t>以便</w:t>
      </w:r>
      <w:r>
        <w:rPr>
          <w:rFonts w:hint="eastAsia"/>
        </w:rPr>
        <w:t>后续</w:t>
      </w:r>
      <w:r>
        <w:t>修订时参考。</w:t>
      </w:r>
    </w:p>
    <w:p>
      <w:pPr>
        <w:pStyle w:val="6"/>
        <w:spacing w:line="364" w:lineRule="auto"/>
        <w:ind w:left="260" w:right="207" w:firstLine="599"/>
        <w:rPr>
          <w:spacing w:val="-6"/>
          <w:lang w:val="en-US"/>
        </w:rPr>
      </w:pPr>
      <w:r>
        <w:rPr>
          <w:spacing w:val="-6"/>
        </w:rPr>
        <w:t>本</w:t>
      </w:r>
      <w:r>
        <w:rPr>
          <w:rFonts w:hint="eastAsia"/>
          <w:spacing w:val="-6"/>
          <w:lang w:eastAsia="zh-CN"/>
        </w:rPr>
        <w:t>规范</w:t>
      </w:r>
      <w:r>
        <w:rPr>
          <w:spacing w:val="-6"/>
        </w:rPr>
        <w:t>的主编单位：</w:t>
      </w:r>
      <w:r>
        <w:rPr>
          <w:rFonts w:hint="eastAsia"/>
          <w:spacing w:val="-6"/>
        </w:rPr>
        <w:t>中信建设有限责任公司湖南省人防建筑设计院</w:t>
      </w:r>
    </w:p>
    <w:p>
      <w:pPr>
        <w:pStyle w:val="6"/>
        <w:spacing w:line="364" w:lineRule="auto"/>
        <w:ind w:left="260" w:right="207" w:firstLine="599"/>
        <w:rPr>
          <w:spacing w:val="-6"/>
        </w:rPr>
      </w:pPr>
      <w:r>
        <w:rPr>
          <w:spacing w:val="-6"/>
        </w:rPr>
        <w:t>参编单位：</w:t>
      </w:r>
      <w:r>
        <w:rPr>
          <w:rFonts w:hint="eastAsia"/>
          <w:spacing w:val="-6"/>
        </w:rPr>
        <w:t>衡阳市人民防空办公室</w:t>
      </w:r>
    </w:p>
    <w:p>
      <w:pPr>
        <w:pStyle w:val="6"/>
        <w:spacing w:line="364" w:lineRule="auto"/>
        <w:ind w:left="260" w:right="207" w:firstLine="599"/>
        <w:rPr>
          <w:spacing w:val="-6"/>
        </w:rPr>
      </w:pPr>
      <w:r>
        <w:rPr>
          <w:spacing w:val="-6"/>
        </w:rPr>
        <w:t>主要起草人：</w:t>
      </w:r>
      <w:r>
        <w:rPr>
          <w:rFonts w:hint="eastAsia"/>
          <w:spacing w:val="-6"/>
        </w:rPr>
        <w:t>杨焯、李健</w:t>
      </w:r>
      <w:r>
        <w:rPr>
          <w:spacing w:val="-6"/>
        </w:rPr>
        <w:t>、</w:t>
      </w:r>
      <w:r>
        <w:rPr>
          <w:rFonts w:hint="eastAsia"/>
          <w:spacing w:val="-6"/>
        </w:rPr>
        <w:t>孟令克</w:t>
      </w:r>
      <w:r>
        <w:rPr>
          <w:spacing w:val="-6"/>
        </w:rPr>
        <w:t>、</w:t>
      </w:r>
      <w:r>
        <w:rPr>
          <w:rFonts w:hint="eastAsia"/>
          <w:spacing w:val="-6"/>
        </w:rPr>
        <w:t>符燕</w:t>
      </w:r>
      <w:r>
        <w:rPr>
          <w:spacing w:val="-6"/>
        </w:rPr>
        <w:t>、</w:t>
      </w:r>
      <w:r>
        <w:rPr>
          <w:rFonts w:hint="eastAsia"/>
          <w:spacing w:val="-6"/>
        </w:rPr>
        <w:t>陈光炳</w:t>
      </w:r>
      <w:r>
        <w:rPr>
          <w:spacing w:val="-6"/>
        </w:rPr>
        <w:t>、</w:t>
      </w:r>
      <w:r>
        <w:rPr>
          <w:rFonts w:hint="eastAsia"/>
          <w:spacing w:val="-6"/>
        </w:rPr>
        <w:t>舒军</w:t>
      </w:r>
      <w:r>
        <w:rPr>
          <w:spacing w:val="-6"/>
        </w:rPr>
        <w:t>、</w:t>
      </w:r>
      <w:r>
        <w:rPr>
          <w:rFonts w:hint="eastAsia"/>
          <w:spacing w:val="-6"/>
        </w:rPr>
        <w:t>丰子竣</w:t>
      </w:r>
      <w:r>
        <w:rPr>
          <w:spacing w:val="-6"/>
        </w:rPr>
        <w:t>、</w:t>
      </w:r>
      <w:r>
        <w:rPr>
          <w:rFonts w:hint="eastAsia"/>
          <w:spacing w:val="-6"/>
        </w:rPr>
        <w:t>宋登辉</w:t>
      </w:r>
      <w:r>
        <w:rPr>
          <w:spacing w:val="-6"/>
        </w:rPr>
        <w:t>、</w:t>
      </w:r>
      <w:r>
        <w:rPr>
          <w:rFonts w:hint="eastAsia"/>
          <w:spacing w:val="-6"/>
        </w:rPr>
        <w:t>戴军凯、李龙生</w:t>
      </w:r>
      <w:r>
        <w:rPr>
          <w:spacing w:val="-6"/>
        </w:rPr>
        <w:t>。</w:t>
      </w:r>
    </w:p>
    <w:p>
      <w:pPr>
        <w:pStyle w:val="6"/>
        <w:spacing w:line="364" w:lineRule="auto"/>
        <w:ind w:left="260" w:right="207" w:firstLine="599"/>
        <w:rPr>
          <w:spacing w:val="-6"/>
        </w:rPr>
      </w:pPr>
    </w:p>
    <w:p/>
    <w:p/>
    <w:p/>
    <w:p/>
    <w:p/>
    <w:p/>
    <w:p/>
    <w:p/>
    <w:p/>
    <w:p>
      <w:pPr>
        <w:tabs>
          <w:tab w:val="center" w:pos="4389"/>
        </w:tabs>
        <w:sectPr>
          <w:pgSz w:w="11860" w:h="16790"/>
          <w:pgMar w:top="1600" w:right="1542" w:bottom="280" w:left="1540" w:header="720" w:footer="720" w:gutter="0"/>
          <w:cols w:space="720" w:num="1"/>
        </w:sectPr>
      </w:pPr>
      <w:r>
        <w:rPr>
          <w:rFonts w:hint="eastAsia"/>
        </w:rPr>
        <w:tab/>
      </w:r>
    </w:p>
    <w:p>
      <w:pPr>
        <w:pStyle w:val="6"/>
        <w:rPr>
          <w:sz w:val="20"/>
        </w:rPr>
      </w:pPr>
    </w:p>
    <w:p>
      <w:pPr>
        <w:pStyle w:val="6"/>
        <w:spacing w:before="8"/>
        <w:rPr>
          <w:sz w:val="20"/>
        </w:rPr>
      </w:pPr>
    </w:p>
    <w:p>
      <w:pPr>
        <w:pStyle w:val="3"/>
        <w:tabs>
          <w:tab w:val="left" w:pos="607"/>
        </w:tabs>
        <w:ind w:left="5" w:firstLine="0"/>
        <w:jc w:val="center"/>
      </w:pPr>
      <w:r>
        <w:t>目</w:t>
      </w:r>
      <w:r>
        <w:tab/>
      </w:r>
      <w:r>
        <w:t>次</w:t>
      </w:r>
    </w:p>
    <w:sdt>
      <w:sdtPr>
        <w:id w:val="1"/>
        <w:docPartObj>
          <w:docPartGallery w:val="Table of Contents"/>
          <w:docPartUnique/>
        </w:docPartObj>
      </w:sdtPr>
      <w:sdtEndPr>
        <w:rPr>
          <w:color w:val="FF0000"/>
        </w:rPr>
      </w:sdtEndPr>
      <w:sdtContent>
        <w:p>
          <w:pPr>
            <w:pStyle w:val="12"/>
            <w:numPr>
              <w:ilvl w:val="0"/>
              <w:numId w:val="1"/>
            </w:numPr>
            <w:tabs>
              <w:tab w:val="left" w:pos="621"/>
              <w:tab w:val="right" w:leader="dot" w:pos="8513"/>
            </w:tabs>
            <w:ind w:hanging="361"/>
          </w:pPr>
          <w:r>
            <w:fldChar w:fldCharType="begin"/>
          </w:r>
          <w:r>
            <w:instrText xml:space="preserve"> HYPERLINK \l "_bookmark0" </w:instrText>
          </w:r>
          <w:r>
            <w:fldChar w:fldCharType="separate"/>
          </w:r>
          <w:r>
            <w:t>总 则</w:t>
          </w:r>
          <w:r>
            <w:tab/>
          </w:r>
          <w:r>
            <w:t>1</w:t>
          </w:r>
          <w:r>
            <w:fldChar w:fldCharType="end"/>
          </w:r>
        </w:p>
        <w:p>
          <w:pPr>
            <w:pStyle w:val="12"/>
            <w:numPr>
              <w:ilvl w:val="0"/>
              <w:numId w:val="1"/>
            </w:numPr>
            <w:tabs>
              <w:tab w:val="left" w:pos="621"/>
              <w:tab w:val="right" w:leader="dot" w:pos="8513"/>
            </w:tabs>
            <w:ind w:hanging="361"/>
          </w:pPr>
          <w:r>
            <w:fldChar w:fldCharType="begin"/>
          </w:r>
          <w:r>
            <w:instrText xml:space="preserve"> HYPERLINK \l "_bookmark1" </w:instrText>
          </w:r>
          <w:r>
            <w:fldChar w:fldCharType="separate"/>
          </w:r>
          <w:r>
            <w:t>术语</w:t>
          </w:r>
          <w:r>
            <w:tab/>
          </w:r>
          <w:r>
            <w:t>2</w:t>
          </w:r>
          <w:r>
            <w:fldChar w:fldCharType="end"/>
          </w:r>
        </w:p>
        <w:p>
          <w:pPr>
            <w:pStyle w:val="12"/>
            <w:numPr>
              <w:ilvl w:val="0"/>
              <w:numId w:val="1"/>
            </w:numPr>
            <w:tabs>
              <w:tab w:val="left" w:pos="621"/>
              <w:tab w:val="right" w:leader="dot" w:pos="8513"/>
            </w:tabs>
            <w:spacing w:before="161"/>
            <w:ind w:hanging="361"/>
          </w:pPr>
          <w:r>
            <w:fldChar w:fldCharType="begin"/>
          </w:r>
          <w:r>
            <w:instrText xml:space="preserve"> HYPERLINK \l "_bookmark4" </w:instrText>
          </w:r>
          <w:r>
            <w:fldChar w:fldCharType="separate"/>
          </w:r>
          <w:r>
            <w:t>基本规定</w:t>
          </w:r>
          <w:r>
            <w:tab/>
          </w:r>
          <w:r>
            <w:rPr>
              <w:rFonts w:hint="eastAsia"/>
              <w:lang w:val="en-US"/>
            </w:rPr>
            <w:t>4</w:t>
          </w:r>
          <w:r>
            <w:rPr>
              <w:rFonts w:hint="eastAsia"/>
              <w:lang w:val="en-US"/>
            </w:rPr>
            <w:fldChar w:fldCharType="end"/>
          </w:r>
        </w:p>
        <w:p>
          <w:pPr>
            <w:pStyle w:val="12"/>
            <w:numPr>
              <w:ilvl w:val="0"/>
              <w:numId w:val="1"/>
            </w:numPr>
            <w:tabs>
              <w:tab w:val="left" w:pos="621"/>
              <w:tab w:val="right" w:leader="dot" w:pos="8513"/>
            </w:tabs>
            <w:ind w:hanging="361"/>
          </w:pPr>
          <w:r>
            <w:fldChar w:fldCharType="begin"/>
          </w:r>
          <w:r>
            <w:instrText xml:space="preserve"> HYPERLINK \l "_bookmark5" </w:instrText>
          </w:r>
          <w:r>
            <w:fldChar w:fldCharType="separate"/>
          </w:r>
          <w:r>
            <w:t>建筑</w:t>
          </w:r>
          <w:r>
            <w:tab/>
          </w:r>
          <w:r>
            <w:rPr>
              <w:rFonts w:hint="eastAsia"/>
              <w:lang w:val="en-US"/>
            </w:rPr>
            <w:t>5</w:t>
          </w:r>
          <w:r>
            <w:rPr>
              <w:rFonts w:hint="eastAsia"/>
              <w:lang w:val="en-US"/>
            </w:rPr>
            <w:fldChar w:fldCharType="end"/>
          </w:r>
        </w:p>
        <w:p>
          <w:pPr>
            <w:pStyle w:val="7"/>
            <w:numPr>
              <w:ilvl w:val="1"/>
              <w:numId w:val="1"/>
            </w:numPr>
            <w:tabs>
              <w:tab w:val="left" w:pos="980"/>
              <w:tab w:val="left" w:pos="981"/>
              <w:tab w:val="left" w:pos="1460"/>
              <w:tab w:val="right" w:leader="dot" w:pos="8513"/>
            </w:tabs>
            <w:ind w:hanging="601"/>
          </w:pPr>
          <w:r>
            <w:fldChar w:fldCharType="begin"/>
          </w:r>
          <w:r>
            <w:instrText xml:space="preserve"> HYPERLINK \l "_bookmark6" </w:instrText>
          </w:r>
          <w:r>
            <w:fldChar w:fldCharType="separate"/>
          </w:r>
          <w:r>
            <w:t>主</w:t>
          </w:r>
          <w:r>
            <w:tab/>
          </w:r>
          <w:r>
            <w:t>体</w:t>
          </w:r>
          <w:r>
            <w:tab/>
          </w:r>
          <w:r>
            <w:rPr>
              <w:rFonts w:hint="eastAsia"/>
              <w:lang w:val="en-US"/>
            </w:rPr>
            <w:t>5</w:t>
          </w:r>
          <w:r>
            <w:rPr>
              <w:rFonts w:hint="eastAsia"/>
              <w:lang w:val="en-US"/>
            </w:rPr>
            <w:fldChar w:fldCharType="end"/>
          </w:r>
        </w:p>
        <w:p>
          <w:pPr>
            <w:pStyle w:val="7"/>
            <w:numPr>
              <w:ilvl w:val="1"/>
              <w:numId w:val="1"/>
            </w:numPr>
            <w:tabs>
              <w:tab w:val="left" w:pos="980"/>
              <w:tab w:val="left" w:pos="981"/>
              <w:tab w:val="left" w:pos="1460"/>
              <w:tab w:val="left" w:pos="1940"/>
              <w:tab w:val="right" w:leader="dot" w:pos="8513"/>
            </w:tabs>
            <w:spacing w:before="160"/>
            <w:ind w:hanging="601"/>
          </w:pPr>
          <w:r>
            <w:fldChar w:fldCharType="begin"/>
          </w:r>
          <w:r>
            <w:instrText xml:space="preserve"> HYPERLINK \l "_bookmark7" </w:instrText>
          </w:r>
          <w:r>
            <w:fldChar w:fldCharType="separate"/>
          </w:r>
          <w:r>
            <w:t>出</w:t>
          </w:r>
          <w:r>
            <w:tab/>
          </w:r>
          <w:r>
            <w:t>入</w:t>
          </w:r>
          <w:r>
            <w:tab/>
          </w:r>
          <w:r>
            <w:t>口</w:t>
          </w:r>
          <w:r>
            <w:tab/>
          </w:r>
          <w:r>
            <w:rPr>
              <w:rFonts w:hint="eastAsia"/>
              <w:lang w:val="en-US"/>
            </w:rPr>
            <w:t>5</w:t>
          </w:r>
          <w:r>
            <w:rPr>
              <w:rFonts w:hint="eastAsia"/>
              <w:lang w:val="en-US"/>
            </w:rPr>
            <w:fldChar w:fldCharType="end"/>
          </w:r>
        </w:p>
        <w:p>
          <w:pPr>
            <w:pStyle w:val="7"/>
            <w:numPr>
              <w:ilvl w:val="1"/>
              <w:numId w:val="1"/>
            </w:numPr>
            <w:tabs>
              <w:tab w:val="left" w:pos="980"/>
              <w:tab w:val="left" w:pos="981"/>
              <w:tab w:val="left" w:pos="1460"/>
              <w:tab w:val="right" w:leader="dot" w:pos="8513"/>
            </w:tabs>
            <w:ind w:hanging="601"/>
          </w:pPr>
          <w:r>
            <w:fldChar w:fldCharType="begin"/>
          </w:r>
          <w:r>
            <w:instrText xml:space="preserve"> HYPERLINK \l "_bookmark8" </w:instrText>
          </w:r>
          <w:r>
            <w:fldChar w:fldCharType="separate"/>
          </w:r>
          <w:r>
            <w:t>孔</w:t>
          </w:r>
          <w:r>
            <w:tab/>
          </w:r>
          <w:r>
            <w:t>口</w:t>
          </w:r>
          <w:r>
            <w:tab/>
          </w:r>
          <w:r>
            <w:t>7</w:t>
          </w:r>
          <w:r>
            <w:fldChar w:fldCharType="end"/>
          </w:r>
        </w:p>
        <w:p>
          <w:pPr>
            <w:pStyle w:val="7"/>
            <w:numPr>
              <w:ilvl w:val="1"/>
              <w:numId w:val="1"/>
            </w:numPr>
            <w:tabs>
              <w:tab w:val="left" w:pos="980"/>
              <w:tab w:val="left" w:pos="981"/>
              <w:tab w:val="right" w:leader="dot" w:pos="8513"/>
            </w:tabs>
            <w:ind w:hanging="601"/>
          </w:pPr>
          <w:r>
            <w:fldChar w:fldCharType="begin"/>
          </w:r>
          <w:r>
            <w:instrText xml:space="preserve"> HYPERLINK \l "_bookmark9" </w:instrText>
          </w:r>
          <w:r>
            <w:fldChar w:fldCharType="separate"/>
          </w:r>
          <w:r>
            <w:t>辅助房间</w:t>
          </w:r>
          <w:r>
            <w:tab/>
          </w:r>
          <w:r>
            <w:t>7</w:t>
          </w:r>
          <w:r>
            <w:fldChar w:fldCharType="end"/>
          </w:r>
        </w:p>
        <w:p>
          <w:pPr>
            <w:pStyle w:val="12"/>
            <w:numPr>
              <w:ilvl w:val="0"/>
              <w:numId w:val="1"/>
            </w:numPr>
            <w:tabs>
              <w:tab w:val="left" w:pos="621"/>
              <w:tab w:val="right" w:leader="dot" w:pos="8513"/>
            </w:tabs>
            <w:spacing w:before="161"/>
            <w:ind w:hanging="361"/>
          </w:pPr>
          <w:r>
            <w:fldChar w:fldCharType="begin"/>
          </w:r>
          <w:r>
            <w:instrText xml:space="preserve"> HYPERLINK \l "_bookmark11" </w:instrText>
          </w:r>
          <w:r>
            <w:fldChar w:fldCharType="separate"/>
          </w:r>
          <w:r>
            <w:t>结构</w:t>
          </w:r>
          <w:r>
            <w:tab/>
          </w:r>
          <w:r>
            <w:rPr>
              <w:rFonts w:hint="eastAsia"/>
              <w:lang w:val="en-US"/>
            </w:rPr>
            <w:t>8</w:t>
          </w:r>
          <w:r>
            <w:rPr>
              <w:rFonts w:hint="eastAsia"/>
              <w:lang w:val="en-US"/>
            </w:rPr>
            <w:fldChar w:fldCharType="end"/>
          </w:r>
        </w:p>
        <w:p>
          <w:pPr>
            <w:pStyle w:val="12"/>
            <w:numPr>
              <w:ilvl w:val="0"/>
              <w:numId w:val="1"/>
            </w:numPr>
            <w:tabs>
              <w:tab w:val="left" w:pos="621"/>
              <w:tab w:val="right" w:leader="dot" w:pos="8513"/>
            </w:tabs>
            <w:ind w:hanging="361"/>
          </w:pPr>
          <w:r>
            <w:fldChar w:fldCharType="begin"/>
          </w:r>
          <w:r>
            <w:instrText xml:space="preserve"> HYPERLINK \l "_bookmark12" </w:instrText>
          </w:r>
          <w:r>
            <w:fldChar w:fldCharType="separate"/>
          </w:r>
          <w:r>
            <w:t>通风</w:t>
          </w:r>
          <w:r>
            <w:tab/>
          </w:r>
          <w:r>
            <w:rPr>
              <w:rFonts w:hint="eastAsia"/>
              <w:lang w:val="en-US"/>
            </w:rPr>
            <w:t>1</w:t>
          </w:r>
          <w:r>
            <w:rPr>
              <w:rFonts w:hint="eastAsia"/>
              <w:lang w:val="en-US"/>
            </w:rPr>
            <w:fldChar w:fldCharType="end"/>
          </w:r>
          <w:r>
            <w:rPr>
              <w:rFonts w:hint="eastAsia"/>
              <w:lang w:val="en-US"/>
            </w:rPr>
            <w:t>0</w:t>
          </w:r>
        </w:p>
        <w:p>
          <w:pPr>
            <w:pStyle w:val="12"/>
            <w:numPr>
              <w:ilvl w:val="0"/>
              <w:numId w:val="1"/>
            </w:numPr>
            <w:tabs>
              <w:tab w:val="left" w:pos="621"/>
              <w:tab w:val="right" w:leader="dot" w:pos="8513"/>
            </w:tabs>
            <w:spacing w:before="161"/>
            <w:ind w:hanging="361"/>
          </w:pPr>
          <w:r>
            <w:fldChar w:fldCharType="begin"/>
          </w:r>
          <w:r>
            <w:instrText xml:space="preserve"> HYPERLINK \l "_bookmark17" </w:instrText>
          </w:r>
          <w:r>
            <w:fldChar w:fldCharType="separate"/>
          </w:r>
          <w:r>
            <w:t>给排水</w:t>
          </w:r>
          <w:r>
            <w:tab/>
          </w:r>
          <w:r>
            <w:rPr>
              <w:rFonts w:hint="eastAsia"/>
              <w:lang w:val="en-US"/>
            </w:rPr>
            <w:t>1</w:t>
          </w:r>
          <w:r>
            <w:rPr>
              <w:rFonts w:hint="eastAsia"/>
              <w:lang w:val="en-US"/>
            </w:rPr>
            <w:fldChar w:fldCharType="end"/>
          </w:r>
          <w:r>
            <w:rPr>
              <w:rFonts w:hint="eastAsia"/>
              <w:lang w:val="en-US"/>
            </w:rPr>
            <w:t>1</w:t>
          </w:r>
        </w:p>
        <w:p>
          <w:pPr>
            <w:pStyle w:val="12"/>
            <w:numPr>
              <w:ilvl w:val="0"/>
              <w:numId w:val="1"/>
            </w:numPr>
            <w:tabs>
              <w:tab w:val="left" w:pos="621"/>
              <w:tab w:val="right" w:leader="dot" w:pos="8513"/>
            </w:tabs>
            <w:ind w:hanging="361"/>
          </w:pPr>
          <w:r>
            <w:fldChar w:fldCharType="begin"/>
          </w:r>
          <w:r>
            <w:instrText xml:space="preserve"> HYPERLINK \l "_bookmark18" </w:instrText>
          </w:r>
          <w:r>
            <w:fldChar w:fldCharType="separate"/>
          </w:r>
          <w:r>
            <w:t>电气</w:t>
          </w:r>
          <w:r>
            <w:tab/>
          </w:r>
          <w:r>
            <w:rPr>
              <w:rFonts w:hint="eastAsia"/>
              <w:lang w:val="en-US"/>
            </w:rPr>
            <w:t>1</w:t>
          </w:r>
          <w:r>
            <w:rPr>
              <w:rFonts w:hint="eastAsia"/>
              <w:lang w:val="en-US"/>
            </w:rPr>
            <w:fldChar w:fldCharType="end"/>
          </w:r>
          <w:r>
            <w:rPr>
              <w:rFonts w:hint="eastAsia"/>
              <w:lang w:val="en-US"/>
            </w:rPr>
            <w:t>2</w:t>
          </w:r>
        </w:p>
        <w:p>
          <w:pPr>
            <w:pStyle w:val="12"/>
            <w:numPr>
              <w:ilvl w:val="0"/>
              <w:numId w:val="1"/>
            </w:numPr>
            <w:tabs>
              <w:tab w:val="left" w:pos="621"/>
              <w:tab w:val="right" w:leader="dot" w:pos="8513"/>
            </w:tabs>
            <w:spacing w:before="161"/>
            <w:ind w:hanging="361"/>
          </w:pPr>
          <w:r>
            <w:fldChar w:fldCharType="begin"/>
          </w:r>
          <w:r>
            <w:instrText xml:space="preserve"> HYPERLINK \l "_bookmark19" </w:instrText>
          </w:r>
          <w:r>
            <w:fldChar w:fldCharType="separate"/>
          </w:r>
          <w:r>
            <w:rPr>
              <w:rFonts w:hint="eastAsia"/>
            </w:rPr>
            <w:t>平战转换</w:t>
          </w:r>
          <w:r>
            <w:tab/>
          </w:r>
          <w:r>
            <w:rPr>
              <w:rFonts w:hint="eastAsia"/>
              <w:lang w:val="en-US"/>
            </w:rPr>
            <w:t>1</w:t>
          </w:r>
          <w:r>
            <w:rPr>
              <w:rFonts w:hint="eastAsia"/>
              <w:lang w:val="en-US"/>
            </w:rPr>
            <w:fldChar w:fldCharType="end"/>
          </w:r>
          <w:r>
            <w:rPr>
              <w:rFonts w:hint="eastAsia"/>
              <w:lang w:val="en-US"/>
            </w:rPr>
            <w:t>4</w:t>
          </w:r>
        </w:p>
        <w:p>
          <w:pPr>
            <w:pStyle w:val="12"/>
            <w:tabs>
              <w:tab w:val="right" w:leader="dot" w:pos="8513"/>
            </w:tabs>
            <w:ind w:left="260" w:firstLine="0"/>
          </w:pPr>
          <w:r>
            <w:fldChar w:fldCharType="begin"/>
          </w:r>
          <w:r>
            <w:instrText xml:space="preserve"> HYPERLINK \l "_bookmark19" </w:instrText>
          </w:r>
          <w:r>
            <w:fldChar w:fldCharType="separate"/>
          </w:r>
          <w:r>
            <w:t>条文说明</w:t>
          </w:r>
          <w:r>
            <w:tab/>
          </w:r>
          <w:r>
            <w:rPr>
              <w:rFonts w:hint="eastAsia"/>
              <w:lang w:val="en-US"/>
            </w:rPr>
            <w:t>1</w:t>
          </w:r>
          <w:r>
            <w:rPr>
              <w:rFonts w:hint="eastAsia"/>
              <w:lang w:val="en-US"/>
            </w:rPr>
            <w:fldChar w:fldCharType="end"/>
          </w:r>
          <w:r>
            <w:rPr>
              <w:rFonts w:hint="eastAsia"/>
              <w:lang w:val="en-US"/>
            </w:rPr>
            <w:t>7</w:t>
          </w:r>
        </w:p>
      </w:sdtContent>
    </w:sdt>
    <w:p/>
    <w:p/>
    <w:p/>
    <w:p/>
    <w:p/>
    <w:p/>
    <w:p>
      <w:pPr>
        <w:tabs>
          <w:tab w:val="center" w:pos="4389"/>
        </w:tabs>
        <w:sectPr>
          <w:pgSz w:w="11860" w:h="16790"/>
          <w:pgMar w:top="1600" w:right="1542" w:bottom="280" w:left="1540" w:header="720" w:footer="720" w:gutter="0"/>
          <w:cols w:space="720" w:num="1"/>
        </w:sectPr>
      </w:pPr>
      <w:r>
        <w:rPr>
          <w:rFonts w:hint="eastAsia"/>
        </w:rPr>
        <w:tab/>
      </w:r>
    </w:p>
    <w:p>
      <w:pPr>
        <w:pStyle w:val="6"/>
        <w:rPr>
          <w:sz w:val="30"/>
        </w:rPr>
      </w:pPr>
    </w:p>
    <w:p>
      <w:pPr>
        <w:pStyle w:val="3"/>
        <w:numPr>
          <w:ilvl w:val="0"/>
          <w:numId w:val="2"/>
        </w:numPr>
        <w:tabs>
          <w:tab w:val="left" w:pos="4162"/>
          <w:tab w:val="left" w:pos="4763"/>
        </w:tabs>
        <w:spacing w:before="242"/>
        <w:ind w:hanging="455"/>
        <w:jc w:val="left"/>
      </w:pPr>
      <w:bookmarkStart w:id="0" w:name="_bookmark0"/>
      <w:bookmarkEnd w:id="0"/>
      <w:r>
        <w:t>总</w:t>
      </w:r>
      <w:r>
        <w:tab/>
      </w:r>
      <w:r>
        <w:t>则</w:t>
      </w:r>
    </w:p>
    <w:p>
      <w:pPr>
        <w:pStyle w:val="6"/>
        <w:rPr>
          <w:b/>
          <w:sz w:val="30"/>
        </w:rPr>
      </w:pPr>
    </w:p>
    <w:p>
      <w:pPr>
        <w:pStyle w:val="6"/>
        <w:spacing w:before="3"/>
        <w:rPr>
          <w:b/>
          <w:sz w:val="31"/>
        </w:rPr>
      </w:pPr>
    </w:p>
    <w:p>
      <w:pPr>
        <w:pStyle w:val="16"/>
        <w:numPr>
          <w:ilvl w:val="2"/>
          <w:numId w:val="3"/>
        </w:numPr>
        <w:tabs>
          <w:tab w:val="left" w:pos="1108"/>
        </w:tabs>
        <w:spacing w:line="364" w:lineRule="auto"/>
        <w:ind w:right="137" w:firstLine="0"/>
        <w:jc w:val="both"/>
      </w:pPr>
      <w:r>
        <w:rPr>
          <w:spacing w:val="-1"/>
          <w:sz w:val="24"/>
          <w:szCs w:val="24"/>
        </w:rPr>
        <w:t>为使城市地下空间兼顾人民防空工程设计符合战时及平时的功能要求， 做到安全、适用、经济、合理，依据《中华人民共和国人民防空法》</w:t>
      </w:r>
      <w:r>
        <w:rPr>
          <w:rFonts w:hint="eastAsia"/>
          <w:spacing w:val="-1"/>
          <w:sz w:val="24"/>
          <w:szCs w:val="24"/>
          <w:lang w:val="en-US" w:eastAsia="zh-CN"/>
        </w:rPr>
        <w:t>和</w:t>
      </w:r>
      <w:r>
        <w:rPr>
          <w:spacing w:val="-1"/>
          <w:sz w:val="24"/>
          <w:szCs w:val="24"/>
        </w:rPr>
        <w:t>《人民</w:t>
      </w:r>
      <w:r>
        <w:rPr>
          <w:spacing w:val="-17"/>
          <w:sz w:val="24"/>
          <w:szCs w:val="24"/>
        </w:rPr>
        <w:t>防空工程战术技术要求》</w:t>
      </w:r>
      <w:r>
        <w:rPr>
          <w:sz w:val="24"/>
          <w:szCs w:val="24"/>
        </w:rPr>
        <w:t>等制定本</w:t>
      </w:r>
      <w:r>
        <w:rPr>
          <w:rFonts w:hint="eastAsia"/>
          <w:sz w:val="24"/>
          <w:szCs w:val="24"/>
          <w:lang w:eastAsia="zh-CN"/>
        </w:rPr>
        <w:t>规范</w:t>
      </w:r>
      <w:r>
        <w:t>。</w:t>
      </w:r>
    </w:p>
    <w:p>
      <w:pPr>
        <w:pStyle w:val="16"/>
        <w:numPr>
          <w:ilvl w:val="2"/>
          <w:numId w:val="3"/>
        </w:numPr>
        <w:tabs>
          <w:tab w:val="left" w:pos="1108"/>
        </w:tabs>
        <w:spacing w:line="364" w:lineRule="auto"/>
        <w:ind w:right="137" w:firstLine="0"/>
        <w:jc w:val="both"/>
        <w:rPr>
          <w:spacing w:val="-1"/>
          <w:sz w:val="24"/>
          <w:szCs w:val="24"/>
        </w:rPr>
      </w:pPr>
      <w:r>
        <w:rPr>
          <w:spacing w:val="-1"/>
          <w:sz w:val="24"/>
          <w:szCs w:val="24"/>
        </w:rPr>
        <w:t>本</w:t>
      </w:r>
      <w:r>
        <w:rPr>
          <w:rFonts w:hint="eastAsia"/>
          <w:spacing w:val="-1"/>
          <w:sz w:val="24"/>
          <w:szCs w:val="24"/>
          <w:lang w:eastAsia="zh-CN"/>
        </w:rPr>
        <w:t>规范</w:t>
      </w:r>
      <w:r>
        <w:rPr>
          <w:spacing w:val="-1"/>
          <w:sz w:val="24"/>
          <w:szCs w:val="24"/>
        </w:rPr>
        <w:t>适用于新建、改（扩）建城市地下空间兼顾人民防空工程（以下均简称兼顾人防工程）的设计。战时防</w:t>
      </w:r>
      <w:r>
        <w:rPr>
          <w:rFonts w:hint="eastAsia"/>
          <w:spacing w:val="-1"/>
          <w:sz w:val="24"/>
          <w:szCs w:val="24"/>
        </w:rPr>
        <w:t>核武</w:t>
      </w:r>
      <w:r>
        <w:rPr>
          <w:spacing w:val="-1"/>
          <w:sz w:val="24"/>
          <w:szCs w:val="24"/>
        </w:rPr>
        <w:t>器抗力等级</w:t>
      </w:r>
      <w:r>
        <w:rPr>
          <w:rFonts w:hint="eastAsia"/>
          <w:spacing w:val="-1"/>
          <w:sz w:val="24"/>
          <w:szCs w:val="24"/>
        </w:rPr>
        <w:t>及</w:t>
      </w:r>
      <w:r>
        <w:rPr>
          <w:spacing w:val="-1"/>
          <w:sz w:val="24"/>
          <w:szCs w:val="24"/>
        </w:rPr>
        <w:t>防常规武器抗力等级</w:t>
      </w:r>
      <w:r>
        <w:rPr>
          <w:rFonts w:hint="eastAsia"/>
          <w:spacing w:val="-1"/>
          <w:sz w:val="24"/>
          <w:szCs w:val="24"/>
        </w:rPr>
        <w:t>应与当地城市整体防护能力协调</w:t>
      </w:r>
      <w:r>
        <w:rPr>
          <w:spacing w:val="-1"/>
          <w:sz w:val="24"/>
          <w:szCs w:val="24"/>
        </w:rPr>
        <w:t>。</w:t>
      </w:r>
    </w:p>
    <w:p>
      <w:pPr>
        <w:pStyle w:val="16"/>
        <w:numPr>
          <w:ilvl w:val="2"/>
          <w:numId w:val="3"/>
        </w:numPr>
        <w:tabs>
          <w:tab w:val="left" w:pos="1108"/>
        </w:tabs>
        <w:spacing w:line="364" w:lineRule="auto"/>
        <w:ind w:right="137" w:firstLine="0"/>
        <w:jc w:val="both"/>
        <w:rPr>
          <w:spacing w:val="-1"/>
          <w:sz w:val="24"/>
          <w:szCs w:val="24"/>
        </w:rPr>
      </w:pPr>
      <w:r>
        <w:rPr>
          <w:spacing w:val="-1"/>
          <w:sz w:val="24"/>
          <w:szCs w:val="24"/>
        </w:rPr>
        <w:t>城市综合管廊工程</w:t>
      </w:r>
      <w:r>
        <w:rPr>
          <w:rFonts w:hint="eastAsia"/>
          <w:spacing w:val="-1"/>
          <w:sz w:val="24"/>
          <w:szCs w:val="24"/>
          <w:lang w:eastAsia="zh-CN"/>
        </w:rPr>
        <w:t>、</w:t>
      </w:r>
      <w:r>
        <w:rPr>
          <w:rFonts w:hint="eastAsia"/>
          <w:spacing w:val="-1"/>
          <w:sz w:val="24"/>
          <w:szCs w:val="24"/>
          <w:lang w:val="en-US" w:eastAsia="zh-CN"/>
        </w:rPr>
        <w:t>地下隧道、公共管沟应以自身防护为主，可参</w:t>
      </w:r>
      <w:r>
        <w:rPr>
          <w:spacing w:val="-1"/>
          <w:sz w:val="24"/>
          <w:szCs w:val="24"/>
        </w:rPr>
        <w:t>本</w:t>
      </w:r>
      <w:r>
        <w:rPr>
          <w:rFonts w:hint="eastAsia"/>
          <w:spacing w:val="-1"/>
          <w:sz w:val="24"/>
          <w:szCs w:val="24"/>
          <w:lang w:eastAsia="zh-CN"/>
        </w:rPr>
        <w:t>规范</w:t>
      </w:r>
      <w:r>
        <w:rPr>
          <w:rFonts w:hint="eastAsia"/>
          <w:spacing w:val="-1"/>
          <w:sz w:val="24"/>
          <w:szCs w:val="24"/>
          <w:lang w:val="en-US" w:eastAsia="zh-CN"/>
        </w:rPr>
        <w:t>执行，</w:t>
      </w:r>
      <w:r>
        <w:rPr>
          <w:spacing w:val="-1"/>
          <w:sz w:val="24"/>
          <w:szCs w:val="24"/>
        </w:rPr>
        <w:t>轨道交通工程应执行相应的国家标准或地方标准。</w:t>
      </w:r>
    </w:p>
    <w:p>
      <w:pPr>
        <w:pStyle w:val="16"/>
        <w:numPr>
          <w:ilvl w:val="2"/>
          <w:numId w:val="3"/>
        </w:numPr>
        <w:tabs>
          <w:tab w:val="left" w:pos="1108"/>
        </w:tabs>
        <w:spacing w:line="304" w:lineRule="exact"/>
        <w:ind w:left="1107"/>
        <w:jc w:val="both"/>
        <w:rPr>
          <w:sz w:val="24"/>
        </w:rPr>
      </w:pPr>
      <w:r>
        <w:rPr>
          <w:spacing w:val="-1"/>
          <w:sz w:val="24"/>
        </w:rPr>
        <w:t>城市地下空间兼顾人民防空工程设计应符合以下原则：</w:t>
      </w:r>
    </w:p>
    <w:p>
      <w:pPr>
        <w:pStyle w:val="16"/>
        <w:numPr>
          <w:ilvl w:val="3"/>
          <w:numId w:val="3"/>
        </w:numPr>
        <w:tabs>
          <w:tab w:val="left" w:pos="1107"/>
          <w:tab w:val="left" w:pos="1108"/>
        </w:tabs>
        <w:spacing w:before="160" w:line="360" w:lineRule="auto"/>
        <w:ind w:left="261" w:right="255" w:firstLine="482"/>
        <w:rPr>
          <w:sz w:val="24"/>
        </w:rPr>
      </w:pPr>
      <w:r>
        <w:rPr>
          <w:spacing w:val="-8"/>
          <w:sz w:val="24"/>
        </w:rPr>
        <w:t>应贯彻“长期准备、重点建设、平战结合”的方针，坚持与经济建设协</w:t>
      </w:r>
      <w:r>
        <w:rPr>
          <w:sz w:val="24"/>
        </w:rPr>
        <w:t>调发展，与城市建设相结合</w:t>
      </w:r>
      <w:r>
        <w:rPr>
          <w:rFonts w:hint="eastAsia"/>
          <w:sz w:val="24"/>
        </w:rPr>
        <w:t>。</w:t>
      </w:r>
    </w:p>
    <w:p>
      <w:pPr>
        <w:pStyle w:val="16"/>
        <w:numPr>
          <w:ilvl w:val="3"/>
          <w:numId w:val="3"/>
        </w:numPr>
        <w:tabs>
          <w:tab w:val="left" w:pos="1107"/>
          <w:tab w:val="left" w:pos="1108"/>
        </w:tabs>
        <w:spacing w:before="160" w:line="360" w:lineRule="auto"/>
        <w:ind w:left="261" w:right="255" w:firstLine="482"/>
        <w:rPr>
          <w:spacing w:val="-8"/>
          <w:sz w:val="24"/>
        </w:rPr>
      </w:pPr>
      <w:r>
        <w:rPr>
          <w:spacing w:val="-8"/>
          <w:sz w:val="24"/>
        </w:rPr>
        <w:t>应统一规划、同步设计，并应纳入城市人防防护体系</w:t>
      </w:r>
      <w:r>
        <w:rPr>
          <w:rFonts w:hint="eastAsia"/>
          <w:spacing w:val="-8"/>
          <w:sz w:val="24"/>
        </w:rPr>
        <w:t>，填补城市防护的空白区域。</w:t>
      </w:r>
    </w:p>
    <w:p>
      <w:pPr>
        <w:pStyle w:val="16"/>
        <w:numPr>
          <w:ilvl w:val="3"/>
          <w:numId w:val="3"/>
        </w:numPr>
        <w:tabs>
          <w:tab w:val="left" w:pos="1107"/>
          <w:tab w:val="left" w:pos="1108"/>
        </w:tabs>
        <w:spacing w:before="160" w:line="360" w:lineRule="auto"/>
        <w:ind w:left="261" w:right="255" w:firstLine="482"/>
        <w:rPr>
          <w:spacing w:val="-8"/>
          <w:sz w:val="24"/>
        </w:rPr>
      </w:pPr>
      <w:r>
        <w:rPr>
          <w:spacing w:val="-8"/>
          <w:sz w:val="24"/>
        </w:rPr>
        <w:t>应</w:t>
      </w:r>
      <w:r>
        <w:rPr>
          <w:rFonts w:hint="eastAsia"/>
          <w:spacing w:val="-8"/>
          <w:sz w:val="24"/>
        </w:rPr>
        <w:t>做到以</w:t>
      </w:r>
      <w:r>
        <w:rPr>
          <w:spacing w:val="-8"/>
          <w:sz w:val="24"/>
        </w:rPr>
        <w:t>平时为主、战时兼顾</w:t>
      </w:r>
      <w:r>
        <w:rPr>
          <w:rFonts w:hint="eastAsia"/>
          <w:spacing w:val="-8"/>
          <w:sz w:val="24"/>
        </w:rPr>
        <w:t>，充分利用平时的设施、设备，完善战时人民防空防护功能</w:t>
      </w:r>
      <w:r>
        <w:rPr>
          <w:spacing w:val="-8"/>
          <w:sz w:val="24"/>
        </w:rPr>
        <w:t>。</w:t>
      </w:r>
    </w:p>
    <w:p>
      <w:pPr>
        <w:pStyle w:val="16"/>
        <w:numPr>
          <w:ilvl w:val="3"/>
          <w:numId w:val="3"/>
        </w:numPr>
        <w:tabs>
          <w:tab w:val="left" w:pos="1107"/>
          <w:tab w:val="left" w:pos="1108"/>
        </w:tabs>
        <w:spacing w:before="160" w:line="360" w:lineRule="auto"/>
        <w:ind w:left="261" w:right="255" w:firstLine="482"/>
        <w:rPr>
          <w:spacing w:val="-8"/>
          <w:sz w:val="24"/>
        </w:rPr>
      </w:pPr>
      <w:r>
        <w:rPr>
          <w:rFonts w:hint="eastAsia"/>
          <w:spacing w:val="-8"/>
          <w:sz w:val="24"/>
        </w:rPr>
        <w:t>兼顾人防工程应减少战时临战转换工作量，使工程战时能够快速的完成临战转换投入使用。</w:t>
      </w:r>
    </w:p>
    <w:p>
      <w:pPr>
        <w:pStyle w:val="16"/>
        <w:numPr>
          <w:ilvl w:val="2"/>
          <w:numId w:val="3"/>
        </w:numPr>
        <w:tabs>
          <w:tab w:val="left" w:pos="1107"/>
          <w:tab w:val="left" w:pos="1108"/>
        </w:tabs>
        <w:spacing w:before="1" w:line="362" w:lineRule="auto"/>
        <w:ind w:right="257" w:firstLine="0"/>
        <w:rPr>
          <w:sz w:val="24"/>
        </w:rPr>
      </w:pPr>
      <w:r>
        <w:rPr>
          <w:spacing w:val="-5"/>
          <w:sz w:val="24"/>
        </w:rPr>
        <w:t>兼顾人防工程的设计除执行本</w:t>
      </w:r>
      <w:r>
        <w:rPr>
          <w:rFonts w:hint="eastAsia"/>
          <w:spacing w:val="-5"/>
          <w:sz w:val="24"/>
          <w:lang w:eastAsia="zh-CN"/>
        </w:rPr>
        <w:t>规范</w:t>
      </w:r>
      <w:r>
        <w:rPr>
          <w:spacing w:val="-5"/>
          <w:sz w:val="24"/>
        </w:rPr>
        <w:t>外，还应符合国家和</w:t>
      </w:r>
      <w:r>
        <w:rPr>
          <w:rFonts w:hint="eastAsia"/>
          <w:spacing w:val="-5"/>
          <w:sz w:val="24"/>
        </w:rPr>
        <w:t>湖南</w:t>
      </w:r>
      <w:r>
        <w:rPr>
          <w:spacing w:val="-5"/>
          <w:sz w:val="24"/>
        </w:rPr>
        <w:t>省现行有关</w:t>
      </w:r>
      <w:r>
        <w:rPr>
          <w:sz w:val="24"/>
        </w:rPr>
        <w:t>规范和标准的规定。</w:t>
      </w:r>
    </w:p>
    <w:p>
      <w:pPr>
        <w:pStyle w:val="16"/>
        <w:numPr>
          <w:ilvl w:val="2"/>
          <w:numId w:val="3"/>
        </w:numPr>
        <w:tabs>
          <w:tab w:val="left" w:pos="1107"/>
          <w:tab w:val="left" w:pos="1108"/>
        </w:tabs>
        <w:spacing w:before="1" w:line="362" w:lineRule="auto"/>
        <w:ind w:right="257" w:firstLine="0"/>
        <w:rPr>
          <w:sz w:val="24"/>
        </w:rPr>
      </w:pPr>
      <w:r>
        <w:rPr>
          <w:sz w:val="24"/>
        </w:rPr>
        <w:t>兼顾人防工程距生产、储存易燃易爆物品厂房、库房的距离不应小于 50m；距有害液体、重毒气体的储罐不应小于100m。</w:t>
      </w:r>
    </w:p>
    <w:p>
      <w:pPr>
        <w:spacing w:line="362" w:lineRule="auto"/>
        <w:ind w:firstLine="200" w:firstLineChars="100"/>
        <w:rPr>
          <w:sz w:val="24"/>
        </w:rPr>
      </w:pPr>
      <w:r>
        <w:rPr>
          <w:sz w:val="20"/>
          <w:szCs w:val="18"/>
        </w:rPr>
        <w:t>注：“易燃易爆物品”系指国家标准《建筑设计防火规范》GB 50016 中“生产、储存的火灾危险性分类举例”中的甲、乙类物品</w:t>
      </w:r>
      <w:r>
        <w:rPr>
          <w:sz w:val="24"/>
        </w:rPr>
        <w:t>。</w:t>
      </w:r>
    </w:p>
    <w:p>
      <w:pPr>
        <w:spacing w:line="362" w:lineRule="auto"/>
        <w:rPr>
          <w:sz w:val="24"/>
        </w:rPr>
        <w:sectPr>
          <w:footerReference r:id="rId3" w:type="default"/>
          <w:pgSz w:w="11850" w:h="16790"/>
          <w:pgMar w:top="1600" w:right="1540" w:bottom="800" w:left="1540" w:header="0" w:footer="619" w:gutter="0"/>
          <w:pgNumType w:start="1"/>
          <w:cols w:space="720" w:num="1"/>
        </w:sectPr>
      </w:pPr>
    </w:p>
    <w:p>
      <w:pPr>
        <w:pStyle w:val="6"/>
        <w:rPr>
          <w:sz w:val="20"/>
        </w:rPr>
      </w:pPr>
    </w:p>
    <w:p>
      <w:pPr>
        <w:pStyle w:val="6"/>
        <w:spacing w:before="8"/>
        <w:rPr>
          <w:sz w:val="23"/>
        </w:rPr>
      </w:pPr>
    </w:p>
    <w:p>
      <w:pPr>
        <w:pStyle w:val="3"/>
        <w:numPr>
          <w:ilvl w:val="0"/>
          <w:numId w:val="2"/>
        </w:numPr>
        <w:tabs>
          <w:tab w:val="left" w:pos="3559"/>
        </w:tabs>
        <w:ind w:left="3749"/>
        <w:jc w:val="left"/>
      </w:pPr>
      <w:bookmarkStart w:id="1" w:name="_bookmark1"/>
      <w:bookmarkEnd w:id="1"/>
      <w:r>
        <w:t xml:space="preserve">术 语 </w:t>
      </w:r>
    </w:p>
    <w:p>
      <w:pPr>
        <w:pStyle w:val="6"/>
        <w:spacing w:before="6"/>
        <w:rPr>
          <w:rFonts w:ascii="黑体"/>
          <w:sz w:val="25"/>
        </w:rPr>
      </w:pPr>
      <w:bookmarkStart w:id="2" w:name="_bookmark2"/>
      <w:bookmarkEnd w:id="2"/>
    </w:p>
    <w:p>
      <w:pPr>
        <w:pStyle w:val="16"/>
        <w:numPr>
          <w:ilvl w:val="2"/>
          <w:numId w:val="4"/>
        </w:numPr>
        <w:tabs>
          <w:tab w:val="left" w:pos="1107"/>
          <w:tab w:val="left" w:pos="1108"/>
          <w:tab w:val="left" w:pos="2068"/>
        </w:tabs>
        <w:rPr>
          <w:sz w:val="24"/>
        </w:rPr>
      </w:pPr>
      <w:r>
        <w:rPr>
          <w:sz w:val="24"/>
        </w:rPr>
        <w:t>平时</w:t>
      </w:r>
      <w:r>
        <w:rPr>
          <w:sz w:val="24"/>
        </w:rPr>
        <w:tab/>
      </w:r>
      <w:r>
        <w:rPr>
          <w:sz w:val="24"/>
        </w:rPr>
        <w:t>peacetime</w:t>
      </w:r>
    </w:p>
    <w:p>
      <w:pPr>
        <w:pStyle w:val="6"/>
        <w:spacing w:before="158"/>
        <w:ind w:left="740"/>
      </w:pPr>
      <w:r>
        <w:t>和平时期的简称。国家或地区既无战争又无明显战争威胁的时期。</w:t>
      </w:r>
    </w:p>
    <w:p>
      <w:pPr>
        <w:pStyle w:val="16"/>
        <w:numPr>
          <w:ilvl w:val="2"/>
          <w:numId w:val="4"/>
        </w:numPr>
        <w:tabs>
          <w:tab w:val="left" w:pos="1107"/>
          <w:tab w:val="left" w:pos="1108"/>
          <w:tab w:val="left" w:pos="2068"/>
        </w:tabs>
        <w:spacing w:before="161"/>
        <w:rPr>
          <w:sz w:val="24"/>
        </w:rPr>
      </w:pPr>
      <w:r>
        <w:rPr>
          <w:sz w:val="24"/>
        </w:rPr>
        <w:t>战时</w:t>
      </w:r>
      <w:r>
        <w:rPr>
          <w:sz w:val="24"/>
        </w:rPr>
        <w:tab/>
      </w:r>
      <w:r>
        <w:rPr>
          <w:sz w:val="24"/>
        </w:rPr>
        <w:t>wartime</w:t>
      </w:r>
    </w:p>
    <w:p>
      <w:pPr>
        <w:pStyle w:val="6"/>
        <w:spacing w:before="158"/>
        <w:ind w:left="740"/>
      </w:pPr>
      <w:r>
        <w:t>战争时期的简称。国家或地区自开始转入战争状态直至战争结束的时期。</w:t>
      </w:r>
    </w:p>
    <w:p>
      <w:pPr>
        <w:pStyle w:val="16"/>
        <w:numPr>
          <w:ilvl w:val="2"/>
          <w:numId w:val="4"/>
        </w:numPr>
        <w:tabs>
          <w:tab w:val="left" w:pos="1107"/>
          <w:tab w:val="left" w:pos="1108"/>
          <w:tab w:val="left" w:pos="2068"/>
        </w:tabs>
        <w:spacing w:before="161"/>
        <w:rPr>
          <w:sz w:val="24"/>
        </w:rPr>
      </w:pPr>
      <w:r>
        <w:rPr>
          <w:sz w:val="24"/>
        </w:rPr>
        <w:t>临战</w:t>
      </w:r>
      <w:r>
        <w:rPr>
          <w:sz w:val="24"/>
        </w:rPr>
        <w:tab/>
      </w:r>
      <w:r>
        <w:rPr>
          <w:sz w:val="24"/>
        </w:rPr>
        <w:t>imminence of</w:t>
      </w:r>
      <w:r>
        <w:rPr>
          <w:spacing w:val="-1"/>
          <w:sz w:val="24"/>
        </w:rPr>
        <w:t xml:space="preserve"> </w:t>
      </w:r>
      <w:r>
        <w:rPr>
          <w:sz w:val="24"/>
        </w:rPr>
        <w:t>war</w:t>
      </w:r>
    </w:p>
    <w:p>
      <w:pPr>
        <w:pStyle w:val="6"/>
        <w:spacing w:before="160" w:line="362" w:lineRule="auto"/>
        <w:ind w:left="260" w:right="265" w:firstLine="479"/>
      </w:pPr>
      <w:r>
        <w:t>临战时期的简称。国家或地区从转入战争状态至自战争爆发或战役、战斗即将进行时期。</w:t>
      </w:r>
    </w:p>
    <w:p>
      <w:pPr>
        <w:pStyle w:val="16"/>
        <w:numPr>
          <w:ilvl w:val="2"/>
          <w:numId w:val="4"/>
        </w:numPr>
        <w:tabs>
          <w:tab w:val="left" w:pos="1107"/>
          <w:tab w:val="left" w:pos="1108"/>
          <w:tab w:val="left" w:pos="3385"/>
        </w:tabs>
        <w:spacing w:before="5" w:line="362" w:lineRule="auto"/>
        <w:ind w:right="258"/>
        <w:rPr>
          <w:sz w:val="24"/>
          <w:szCs w:val="24"/>
        </w:rPr>
      </w:pPr>
      <w:r>
        <w:rPr>
          <w:sz w:val="24"/>
        </w:rPr>
        <w:t>兼顾人民防</w:t>
      </w:r>
      <w:r>
        <w:rPr>
          <w:spacing w:val="-3"/>
          <w:sz w:val="24"/>
        </w:rPr>
        <w:t>空</w:t>
      </w:r>
      <w:r>
        <w:rPr>
          <w:sz w:val="24"/>
        </w:rPr>
        <w:t>工程</w:t>
      </w:r>
      <w:r>
        <w:rPr>
          <w:sz w:val="24"/>
        </w:rPr>
        <w:tab/>
      </w:r>
      <w:r>
        <w:rPr>
          <w:sz w:val="24"/>
        </w:rPr>
        <w:t>city underground space with the function of civil air defence</w:t>
      </w:r>
    </w:p>
    <w:p>
      <w:pPr>
        <w:pStyle w:val="6"/>
        <w:spacing w:before="6"/>
        <w:ind w:left="260" w:firstLine="480" w:firstLineChars="200"/>
      </w:pPr>
      <w:r>
        <w:t>通过增加战时功能的设计和平战转换措施，</w:t>
      </w:r>
      <w:r>
        <w:rPr>
          <w:rFonts w:hint="eastAsia"/>
        </w:rPr>
        <w:t>达到战时人员与财产的紧急避难</w:t>
      </w:r>
      <w:r>
        <w:t>地下空间。</w:t>
      </w:r>
    </w:p>
    <w:p>
      <w:pPr>
        <w:pStyle w:val="16"/>
        <w:numPr>
          <w:ilvl w:val="2"/>
          <w:numId w:val="4"/>
        </w:numPr>
        <w:tabs>
          <w:tab w:val="left" w:pos="1107"/>
          <w:tab w:val="left" w:pos="1108"/>
          <w:tab w:val="left" w:pos="3505"/>
        </w:tabs>
        <w:spacing w:before="158"/>
        <w:rPr>
          <w:sz w:val="24"/>
        </w:rPr>
      </w:pPr>
      <w:r>
        <w:rPr>
          <w:rFonts w:hint="eastAsia"/>
          <w:sz w:val="24"/>
        </w:rPr>
        <w:t>紧急</w:t>
      </w:r>
      <w:r>
        <w:rPr>
          <w:sz w:val="24"/>
        </w:rPr>
        <w:t>人员掩</w:t>
      </w:r>
      <w:r>
        <w:rPr>
          <w:spacing w:val="-3"/>
          <w:sz w:val="24"/>
        </w:rPr>
        <w:t>蔽</w:t>
      </w:r>
      <w:r>
        <w:rPr>
          <w:sz w:val="24"/>
        </w:rPr>
        <w:t>工程</w:t>
      </w:r>
      <w:r>
        <w:rPr>
          <w:sz w:val="24"/>
        </w:rPr>
        <w:tab/>
      </w:r>
      <w:r>
        <w:rPr>
          <w:sz w:val="24"/>
        </w:rPr>
        <w:t>exigent personnel shelter</w:t>
      </w:r>
    </w:p>
    <w:p>
      <w:pPr>
        <w:pStyle w:val="6"/>
        <w:spacing w:before="160" w:line="362" w:lineRule="auto"/>
        <w:ind w:left="260" w:right="265" w:firstLine="479"/>
      </w:pPr>
      <w:r>
        <w:t>临战时，主要用于保障人员</w:t>
      </w:r>
      <w:r>
        <w:rPr>
          <w:rFonts w:hint="eastAsia"/>
        </w:rPr>
        <w:t>紧急情况下</w:t>
      </w:r>
      <w:r>
        <w:t>掩蔽的兼顾人防工程，警报解除后人员即进行转移。</w:t>
      </w:r>
    </w:p>
    <w:p>
      <w:pPr>
        <w:pStyle w:val="16"/>
        <w:numPr>
          <w:ilvl w:val="2"/>
          <w:numId w:val="4"/>
        </w:numPr>
        <w:tabs>
          <w:tab w:val="left" w:pos="1107"/>
          <w:tab w:val="left" w:pos="1108"/>
          <w:tab w:val="left" w:pos="3505"/>
        </w:tabs>
        <w:spacing w:before="5"/>
        <w:rPr>
          <w:sz w:val="24"/>
        </w:rPr>
      </w:pPr>
      <w:r>
        <w:rPr>
          <w:rFonts w:hint="eastAsia"/>
          <w:sz w:val="24"/>
        </w:rPr>
        <w:t>紧急</w:t>
      </w:r>
      <w:r>
        <w:rPr>
          <w:sz w:val="24"/>
        </w:rPr>
        <w:t>物资</w:t>
      </w:r>
      <w:r>
        <w:rPr>
          <w:rFonts w:hint="eastAsia"/>
          <w:sz w:val="24"/>
        </w:rPr>
        <w:t>库</w:t>
      </w:r>
      <w:r>
        <w:rPr>
          <w:sz w:val="24"/>
        </w:rPr>
        <w:tab/>
      </w:r>
      <w:r>
        <w:rPr>
          <w:sz w:val="24"/>
          <w:lang w:val="en-US" w:eastAsia="en-US"/>
        </w:rPr>
        <w:t>exigent storehouse sheIter</w:t>
      </w:r>
    </w:p>
    <w:p>
      <w:pPr>
        <w:pStyle w:val="6"/>
        <w:spacing w:before="158"/>
        <w:ind w:left="740"/>
      </w:pPr>
      <w:r>
        <w:t>临战时，主要用于保障城市居民物资临时掩蔽的兼顾人防工程。</w:t>
      </w:r>
    </w:p>
    <w:p>
      <w:pPr>
        <w:pStyle w:val="16"/>
        <w:numPr>
          <w:ilvl w:val="2"/>
          <w:numId w:val="4"/>
        </w:numPr>
        <w:tabs>
          <w:tab w:val="left" w:pos="1107"/>
          <w:tab w:val="left" w:pos="1108"/>
          <w:tab w:val="left" w:pos="3505"/>
        </w:tabs>
        <w:spacing w:before="5"/>
        <w:rPr>
          <w:sz w:val="24"/>
        </w:rPr>
      </w:pPr>
      <w:r>
        <w:rPr>
          <w:rFonts w:hint="eastAsia"/>
          <w:sz w:val="24"/>
        </w:rPr>
        <w:t>紧急汽车库</w:t>
      </w:r>
      <w:r>
        <w:rPr>
          <w:sz w:val="24"/>
        </w:rPr>
        <w:tab/>
      </w:r>
      <w:r>
        <w:rPr>
          <w:sz w:val="24"/>
          <w:lang w:val="en-US" w:eastAsia="en-US"/>
        </w:rPr>
        <w:t>exigent</w:t>
      </w:r>
      <w:r>
        <w:rPr>
          <w:sz w:val="24"/>
          <w:u w:val="none"/>
          <w:lang w:val="en-US" w:eastAsia="en-US"/>
        </w:rPr>
        <w:t xml:space="preserve"> parking</w:t>
      </w:r>
      <w:r>
        <w:rPr>
          <w:sz w:val="24"/>
          <w:lang w:val="en-US" w:eastAsia="en-US"/>
        </w:rPr>
        <w:t xml:space="preserve"> sheIter</w:t>
      </w:r>
    </w:p>
    <w:p>
      <w:pPr>
        <w:pStyle w:val="6"/>
        <w:spacing w:before="158"/>
        <w:ind w:left="740"/>
      </w:pPr>
      <w:r>
        <w:t>临战时，主要用于保障城市</w:t>
      </w:r>
      <w:r>
        <w:rPr>
          <w:rFonts w:hint="eastAsia"/>
        </w:rPr>
        <w:t>中机动车</w:t>
      </w:r>
      <w:r>
        <w:t>临时掩蔽的兼顾人防工程。</w:t>
      </w:r>
    </w:p>
    <w:p>
      <w:pPr>
        <w:pStyle w:val="16"/>
        <w:numPr>
          <w:ilvl w:val="2"/>
          <w:numId w:val="4"/>
        </w:numPr>
        <w:tabs>
          <w:tab w:val="left" w:pos="1107"/>
          <w:tab w:val="left" w:pos="1108"/>
          <w:tab w:val="left" w:pos="2548"/>
        </w:tabs>
        <w:spacing w:before="161"/>
        <w:rPr>
          <w:sz w:val="24"/>
        </w:rPr>
      </w:pPr>
      <w:r>
        <w:rPr>
          <w:sz w:val="24"/>
        </w:rPr>
        <w:t>防护单元</w:t>
      </w:r>
      <w:r>
        <w:rPr>
          <w:sz w:val="24"/>
        </w:rPr>
        <w:tab/>
      </w:r>
      <w:r>
        <w:rPr>
          <w:sz w:val="24"/>
        </w:rPr>
        <w:t>protective</w:t>
      </w:r>
      <w:r>
        <w:rPr>
          <w:spacing w:val="-1"/>
          <w:sz w:val="24"/>
        </w:rPr>
        <w:t xml:space="preserve"> </w:t>
      </w:r>
      <w:r>
        <w:rPr>
          <w:sz w:val="24"/>
        </w:rPr>
        <w:t>unit</w:t>
      </w:r>
    </w:p>
    <w:p>
      <w:pPr>
        <w:pStyle w:val="6"/>
        <w:spacing w:before="159"/>
        <w:ind w:left="740"/>
      </w:pPr>
      <w:r>
        <w:t>兼顾人防工程中的防护设施和内部设施方面可以自成体系的空间。</w:t>
      </w:r>
    </w:p>
    <w:p>
      <w:pPr>
        <w:pStyle w:val="16"/>
        <w:numPr>
          <w:ilvl w:val="2"/>
          <w:numId w:val="4"/>
        </w:numPr>
        <w:tabs>
          <w:tab w:val="left" w:pos="1107"/>
          <w:tab w:val="left" w:pos="1108"/>
          <w:tab w:val="left" w:pos="2308"/>
        </w:tabs>
        <w:spacing w:before="160"/>
        <w:rPr>
          <w:sz w:val="24"/>
        </w:rPr>
      </w:pPr>
      <w:r>
        <w:rPr>
          <w:sz w:val="24"/>
        </w:rPr>
        <w:t>主体</w:t>
      </w:r>
      <w:r>
        <w:rPr>
          <w:sz w:val="24"/>
        </w:rPr>
        <w:tab/>
      </w:r>
      <w:r>
        <w:rPr>
          <w:sz w:val="24"/>
        </w:rPr>
        <w:t>main part</w:t>
      </w:r>
    </w:p>
    <w:p>
      <w:pPr>
        <w:pStyle w:val="6"/>
        <w:spacing w:before="158"/>
        <w:ind w:left="740"/>
      </w:pPr>
      <w:r>
        <w:t>兼顾人防工程中能抵御预定的爆炸动荷载作用的区域。</w:t>
      </w:r>
    </w:p>
    <w:p>
      <w:pPr>
        <w:pStyle w:val="16"/>
        <w:numPr>
          <w:ilvl w:val="2"/>
          <w:numId w:val="4"/>
        </w:numPr>
        <w:tabs>
          <w:tab w:val="left" w:pos="1107"/>
          <w:tab w:val="left" w:pos="1108"/>
          <w:tab w:val="left" w:pos="2308"/>
        </w:tabs>
        <w:spacing w:before="160"/>
        <w:rPr>
          <w:sz w:val="24"/>
        </w:rPr>
      </w:pPr>
      <w:r>
        <w:rPr>
          <w:sz w:val="24"/>
          <w:lang w:val="zh-TW" w:eastAsia="zh-TW"/>
        </w:rPr>
        <w:t xml:space="preserve">主要出入口 </w:t>
      </w:r>
      <w:r>
        <w:rPr>
          <w:sz w:val="24"/>
          <w:lang w:val="en-US" w:eastAsia="en-US"/>
        </w:rPr>
        <w:t>main entrance</w:t>
      </w:r>
    </w:p>
    <w:p>
      <w:pPr>
        <w:pStyle w:val="6"/>
        <w:spacing w:before="6"/>
        <w:ind w:left="260" w:firstLine="480" w:firstLineChars="200"/>
      </w:pPr>
      <w:r>
        <w:t>战时人员或物资、车辆等进岀有保障，</w:t>
      </w:r>
      <w:r>
        <w:rPr>
          <w:rFonts w:hint="eastAsia"/>
        </w:rPr>
        <w:t>能够平时与战时均能直通室外</w:t>
      </w:r>
      <w:r>
        <w:t>且使用方便的岀入口。</w:t>
      </w:r>
    </w:p>
    <w:p>
      <w:pPr>
        <w:pStyle w:val="16"/>
        <w:numPr>
          <w:ilvl w:val="2"/>
          <w:numId w:val="4"/>
        </w:numPr>
        <w:tabs>
          <w:tab w:val="left" w:pos="1107"/>
          <w:tab w:val="left" w:pos="1108"/>
          <w:tab w:val="left" w:pos="2428"/>
        </w:tabs>
        <w:spacing w:before="161"/>
        <w:rPr>
          <w:sz w:val="24"/>
        </w:rPr>
      </w:pPr>
      <w:r>
        <w:rPr>
          <w:sz w:val="24"/>
        </w:rPr>
        <w:t>围护结构</w:t>
      </w:r>
      <w:r>
        <w:rPr>
          <w:sz w:val="24"/>
        </w:rPr>
        <w:tab/>
      </w:r>
      <w:r>
        <w:rPr>
          <w:sz w:val="24"/>
        </w:rPr>
        <w:t>surrounding</w:t>
      </w:r>
      <w:r>
        <w:rPr>
          <w:spacing w:val="-1"/>
          <w:sz w:val="24"/>
        </w:rPr>
        <w:t xml:space="preserve"> </w:t>
      </w:r>
      <w:r>
        <w:rPr>
          <w:sz w:val="24"/>
        </w:rPr>
        <w:t>structure</w:t>
      </w:r>
    </w:p>
    <w:p>
      <w:pPr>
        <w:pStyle w:val="6"/>
        <w:spacing w:before="160" w:line="362" w:lineRule="auto"/>
        <w:ind w:left="260" w:right="265" w:firstLine="479"/>
      </w:pPr>
      <w:r>
        <w:t>兼顾人防工程中承受空气冲击波或土中压缩波直接作用的顶板、墙体和底板的总称。</w:t>
      </w:r>
    </w:p>
    <w:p>
      <w:pPr>
        <w:pStyle w:val="16"/>
        <w:numPr>
          <w:ilvl w:val="2"/>
          <w:numId w:val="4"/>
        </w:numPr>
        <w:tabs>
          <w:tab w:val="left" w:pos="1229"/>
          <w:tab w:val="left" w:pos="1230"/>
          <w:tab w:val="left" w:pos="2190"/>
        </w:tabs>
        <w:spacing w:before="5"/>
        <w:rPr>
          <w:sz w:val="24"/>
        </w:rPr>
      </w:pPr>
      <w:r>
        <w:rPr>
          <w:sz w:val="24"/>
        </w:rPr>
        <w:t>外墙</w:t>
      </w:r>
      <w:r>
        <w:rPr>
          <w:sz w:val="24"/>
        </w:rPr>
        <w:tab/>
      </w:r>
      <w:r>
        <w:rPr>
          <w:sz w:val="24"/>
        </w:rPr>
        <w:t>periphery partition</w:t>
      </w:r>
      <w:r>
        <w:rPr>
          <w:spacing w:val="-1"/>
          <w:sz w:val="24"/>
        </w:rPr>
        <w:t xml:space="preserve"> </w:t>
      </w:r>
      <w:r>
        <w:rPr>
          <w:sz w:val="24"/>
        </w:rPr>
        <w:t>wall</w:t>
      </w:r>
    </w:p>
    <w:p>
      <w:pPr>
        <w:pStyle w:val="6"/>
        <w:spacing w:before="159"/>
        <w:ind w:left="740"/>
      </w:pPr>
      <w:r>
        <w:t>兼顾人防工程中一侧与室外接触，直接承受土中压缩波作用的墙体。</w:t>
      </w:r>
    </w:p>
    <w:p>
      <w:pPr>
        <w:pStyle w:val="16"/>
        <w:numPr>
          <w:ilvl w:val="2"/>
          <w:numId w:val="4"/>
        </w:numPr>
        <w:tabs>
          <w:tab w:val="left" w:pos="1229"/>
          <w:tab w:val="left" w:pos="1230"/>
          <w:tab w:val="left" w:pos="2430"/>
          <w:tab w:val="left" w:pos="3868"/>
        </w:tabs>
        <w:spacing w:before="160"/>
      </w:pPr>
      <w:r>
        <w:rPr>
          <w:sz w:val="24"/>
        </w:rPr>
        <w:t>临空墙</w:t>
      </w:r>
      <w:r>
        <w:rPr>
          <w:sz w:val="24"/>
        </w:rPr>
        <w:tab/>
      </w:r>
      <w:r>
        <w:rPr>
          <w:sz w:val="24"/>
        </w:rPr>
        <w:t>blastproof</w:t>
      </w:r>
      <w:r>
        <w:rPr>
          <w:sz w:val="24"/>
        </w:rPr>
        <w:tab/>
      </w:r>
      <w:r>
        <w:rPr>
          <w:sz w:val="24"/>
        </w:rPr>
        <w:t>partition wal</w:t>
      </w:r>
      <w:r>
        <w:rPr>
          <w:rFonts w:hint="eastAsia"/>
          <w:sz w:val="24"/>
          <w:lang w:val="en-US"/>
        </w:rPr>
        <w:t>l</w:t>
      </w:r>
    </w:p>
    <w:p>
      <w:pPr>
        <w:pStyle w:val="6"/>
        <w:spacing w:before="39"/>
        <w:ind w:left="740"/>
      </w:pPr>
      <w:r>
        <w:t>一侧直接受空气冲击波作用，另一侧为兼顾人防工程内部的墙体。</w:t>
      </w:r>
    </w:p>
    <w:p>
      <w:pPr>
        <w:pStyle w:val="16"/>
        <w:numPr>
          <w:ilvl w:val="2"/>
          <w:numId w:val="4"/>
        </w:numPr>
        <w:tabs>
          <w:tab w:val="left" w:pos="1229"/>
          <w:tab w:val="left" w:pos="1230"/>
          <w:tab w:val="left" w:pos="2430"/>
          <w:tab w:val="left" w:pos="3868"/>
        </w:tabs>
        <w:spacing w:before="160"/>
        <w:rPr>
          <w:sz w:val="24"/>
        </w:rPr>
      </w:pPr>
      <w:r>
        <w:rPr>
          <w:sz w:val="24"/>
        </w:rPr>
        <w:t>楼梯式出入口</w:t>
      </w:r>
      <w:r>
        <w:rPr>
          <w:sz w:val="24"/>
        </w:rPr>
        <w:tab/>
      </w:r>
      <w:r>
        <w:rPr>
          <w:sz w:val="24"/>
        </w:rPr>
        <w:t>entrance with stairs</w:t>
      </w:r>
    </w:p>
    <w:p>
      <w:pPr>
        <w:pStyle w:val="6"/>
        <w:spacing w:before="39"/>
        <w:ind w:left="740"/>
      </w:pPr>
      <w:r>
        <w:t>防护密闭门外的通道出入端从楼梯通至地面的出入口。</w:t>
      </w:r>
    </w:p>
    <w:p>
      <w:pPr>
        <w:pStyle w:val="16"/>
        <w:numPr>
          <w:ilvl w:val="2"/>
          <w:numId w:val="4"/>
        </w:numPr>
        <w:tabs>
          <w:tab w:val="left" w:pos="1229"/>
          <w:tab w:val="left" w:pos="1230"/>
          <w:tab w:val="left" w:pos="2430"/>
          <w:tab w:val="left" w:pos="3868"/>
        </w:tabs>
        <w:spacing w:before="160"/>
        <w:rPr>
          <w:sz w:val="24"/>
        </w:rPr>
      </w:pPr>
      <w:r>
        <w:rPr>
          <w:sz w:val="24"/>
        </w:rPr>
        <w:t>防倒塌棚架</w:t>
      </w:r>
      <w:r>
        <w:rPr>
          <w:sz w:val="24"/>
        </w:rPr>
        <w:tab/>
      </w:r>
      <w:r>
        <w:rPr>
          <w:sz w:val="24"/>
        </w:rPr>
        <w:t>collapse-proof shed</w:t>
      </w:r>
    </w:p>
    <w:p>
      <w:pPr>
        <w:pStyle w:val="16"/>
        <w:tabs>
          <w:tab w:val="left" w:pos="1229"/>
          <w:tab w:val="left" w:pos="1230"/>
          <w:tab w:val="left" w:pos="2430"/>
          <w:tab w:val="left" w:pos="3868"/>
        </w:tabs>
        <w:spacing w:before="160"/>
        <w:ind w:left="259" w:firstLine="480" w:firstLineChars="200"/>
        <w:rPr>
          <w:sz w:val="24"/>
        </w:rPr>
      </w:pPr>
      <w:r>
        <w:rPr>
          <w:sz w:val="24"/>
        </w:rPr>
        <w:t>设置在出入口敞开段上方，用于防止口部堵塞的棚架。防倒塌棚架在预定的冲击波和地面建筑物倒塌荷载作用下应不致坍塌。</w:t>
      </w:r>
    </w:p>
    <w:p>
      <w:pPr>
        <w:pStyle w:val="16"/>
        <w:numPr>
          <w:ilvl w:val="2"/>
          <w:numId w:val="4"/>
        </w:numPr>
        <w:tabs>
          <w:tab w:val="left" w:pos="1227"/>
          <w:tab w:val="left" w:pos="1228"/>
          <w:tab w:val="left" w:pos="2905"/>
        </w:tabs>
        <w:spacing w:before="161" w:line="362" w:lineRule="auto"/>
        <w:ind w:right="3706"/>
        <w:rPr>
          <w:sz w:val="24"/>
          <w:szCs w:val="24"/>
        </w:rPr>
      </w:pPr>
      <w:r>
        <w:rPr>
          <w:sz w:val="24"/>
        </w:rPr>
        <w:t>清洁式通风</w:t>
      </w:r>
      <w:r>
        <w:rPr>
          <w:sz w:val="24"/>
        </w:rPr>
        <w:tab/>
      </w:r>
      <w:r>
        <w:rPr>
          <w:sz w:val="24"/>
        </w:rPr>
        <w:t>clean ventilati</w:t>
      </w:r>
      <w:r>
        <w:rPr>
          <w:rFonts w:hint="eastAsia"/>
          <w:sz w:val="24"/>
        </w:rPr>
        <w:t>on</w:t>
      </w:r>
    </w:p>
    <w:p>
      <w:pPr>
        <w:pStyle w:val="16"/>
        <w:tabs>
          <w:tab w:val="left" w:pos="1227"/>
          <w:tab w:val="left" w:pos="1228"/>
          <w:tab w:val="left" w:pos="2905"/>
        </w:tabs>
        <w:spacing w:before="161" w:line="362" w:lineRule="auto"/>
        <w:ind w:left="259" w:right="3706" w:firstLine="480" w:firstLineChars="200"/>
        <w:rPr>
          <w:sz w:val="24"/>
          <w:szCs w:val="24"/>
        </w:rPr>
      </w:pPr>
      <w:r>
        <w:rPr>
          <w:sz w:val="24"/>
          <w:szCs w:val="24"/>
        </w:rPr>
        <w:t>工程外空气未受毒剂等物污染时的</w:t>
      </w:r>
      <w:r>
        <w:rPr>
          <w:rFonts w:hint="eastAsia"/>
          <w:sz w:val="24"/>
          <w:szCs w:val="24"/>
        </w:rPr>
        <w:t>通风。</w:t>
      </w:r>
    </w:p>
    <w:p>
      <w:pPr>
        <w:pStyle w:val="16"/>
        <w:numPr>
          <w:ilvl w:val="2"/>
          <w:numId w:val="4"/>
        </w:numPr>
        <w:tabs>
          <w:tab w:val="left" w:pos="1229"/>
          <w:tab w:val="left" w:pos="1230"/>
          <w:tab w:val="left" w:pos="2430"/>
          <w:tab w:val="left" w:pos="3868"/>
        </w:tabs>
        <w:spacing w:before="160"/>
        <w:rPr>
          <w:sz w:val="24"/>
        </w:rPr>
      </w:pPr>
      <w:r>
        <w:rPr>
          <w:sz w:val="24"/>
        </w:rPr>
        <w:t>内循环通风</w:t>
      </w:r>
      <w:r>
        <w:rPr>
          <w:sz w:val="24"/>
        </w:rPr>
        <w:tab/>
      </w:r>
      <w:r>
        <w:rPr>
          <w:sz w:val="24"/>
        </w:rPr>
        <w:t>interior</w:t>
      </w:r>
      <w:r>
        <w:rPr>
          <w:sz w:val="24"/>
        </w:rPr>
        <w:tab/>
      </w:r>
      <w:r>
        <w:rPr>
          <w:sz w:val="24"/>
        </w:rPr>
        <w:t>cycled</w:t>
      </w:r>
      <w:r>
        <w:rPr>
          <w:sz w:val="24"/>
        </w:rPr>
        <w:tab/>
      </w:r>
      <w:r>
        <w:rPr>
          <w:sz w:val="24"/>
        </w:rPr>
        <w:t>ventilation</w:t>
      </w:r>
    </w:p>
    <w:p>
      <w:pPr>
        <w:pStyle w:val="16"/>
        <w:tabs>
          <w:tab w:val="left" w:pos="1229"/>
          <w:tab w:val="left" w:pos="1230"/>
          <w:tab w:val="left" w:pos="2430"/>
          <w:tab w:val="left" w:pos="3868"/>
        </w:tabs>
        <w:spacing w:before="160"/>
        <w:ind w:left="259" w:firstLine="480" w:firstLineChars="200"/>
        <w:rPr>
          <w:sz w:val="24"/>
        </w:rPr>
      </w:pPr>
      <w:r>
        <w:rPr>
          <w:sz w:val="24"/>
        </w:rPr>
        <w:t>室内外停止空气交换，由通风机使室内空气实施内循环的通风。</w:t>
      </w:r>
    </w:p>
    <w:p>
      <w:pPr>
        <w:pStyle w:val="16"/>
        <w:numPr>
          <w:ilvl w:val="2"/>
          <w:numId w:val="4"/>
        </w:numPr>
        <w:tabs>
          <w:tab w:val="left" w:pos="1229"/>
          <w:tab w:val="left" w:pos="1230"/>
          <w:tab w:val="left" w:pos="2668"/>
        </w:tabs>
        <w:spacing w:before="160"/>
        <w:rPr>
          <w:sz w:val="24"/>
        </w:rPr>
      </w:pPr>
      <w:r>
        <w:rPr>
          <w:sz w:val="24"/>
        </w:rPr>
        <w:t>隔绝防护</w:t>
      </w:r>
      <w:r>
        <w:rPr>
          <w:sz w:val="24"/>
        </w:rPr>
        <w:tab/>
      </w:r>
      <w:r>
        <w:rPr>
          <w:sz w:val="24"/>
        </w:rPr>
        <w:t>isolated protection</w:t>
      </w:r>
    </w:p>
    <w:p>
      <w:pPr>
        <w:pStyle w:val="6"/>
        <w:spacing w:before="158"/>
        <w:ind w:left="740"/>
      </w:pPr>
      <w:r>
        <w:t>依靠密闭设施，将工程所有孔口关闭的工程内部防护。</w:t>
      </w:r>
    </w:p>
    <w:p>
      <w:pPr>
        <w:pStyle w:val="16"/>
        <w:numPr>
          <w:ilvl w:val="2"/>
          <w:numId w:val="4"/>
        </w:numPr>
        <w:tabs>
          <w:tab w:val="left" w:pos="1229"/>
          <w:tab w:val="left" w:pos="1230"/>
          <w:tab w:val="left" w:pos="2668"/>
        </w:tabs>
        <w:spacing w:before="160"/>
        <w:rPr>
          <w:sz w:val="24"/>
        </w:rPr>
      </w:pPr>
      <w:r>
        <w:rPr>
          <w:sz w:val="24"/>
          <w:lang w:val="zh-TW" w:eastAsia="zh-TW"/>
        </w:rPr>
        <w:t xml:space="preserve">平战转换 </w:t>
      </w:r>
      <w:r>
        <w:rPr>
          <w:sz w:val="24"/>
          <w:lang w:val="en-US" w:eastAsia="en-US"/>
        </w:rPr>
        <w:t>exchange between peacetime and wartime</w:t>
      </w:r>
    </w:p>
    <w:p>
      <w:pPr>
        <w:pStyle w:val="6"/>
        <w:spacing w:before="160" w:line="362" w:lineRule="auto"/>
        <w:ind w:left="260" w:right="265" w:firstLine="479"/>
      </w:pPr>
      <w:r>
        <w:t>平战功能转换的简称。兼顾人防工程同时具备平、战两种功能，通过可靠技术措施使两种功能可以互相转换。一般包括使用功能转换、防护功能转换、内部环境转换和设备设施转换。</w:t>
      </w:r>
    </w:p>
    <w:p>
      <w:pPr>
        <w:pStyle w:val="6"/>
        <w:spacing w:before="158"/>
        <w:sectPr>
          <w:pgSz w:w="11850" w:h="16790"/>
          <w:pgMar w:top="1400" w:right="1540" w:bottom="800" w:left="1540" w:header="0" w:footer="619" w:gutter="0"/>
          <w:cols w:space="720" w:num="1"/>
        </w:sectPr>
      </w:pPr>
    </w:p>
    <w:p>
      <w:pPr>
        <w:pStyle w:val="6"/>
        <w:rPr>
          <w:sz w:val="20"/>
        </w:rPr>
      </w:pPr>
    </w:p>
    <w:p>
      <w:pPr>
        <w:pStyle w:val="3"/>
        <w:numPr>
          <w:ilvl w:val="0"/>
          <w:numId w:val="2"/>
        </w:numPr>
        <w:tabs>
          <w:tab w:val="left" w:pos="3751"/>
        </w:tabs>
        <w:ind w:left="3941" w:hanging="387"/>
        <w:jc w:val="left"/>
      </w:pPr>
      <w:bookmarkStart w:id="3" w:name="_bookmark4"/>
      <w:bookmarkEnd w:id="3"/>
      <w:r>
        <w:t>基 本 规 定</w:t>
      </w:r>
    </w:p>
    <w:p>
      <w:pPr>
        <w:pStyle w:val="6"/>
        <w:spacing w:before="9"/>
        <w:rPr>
          <w:b/>
          <w:sz w:val="30"/>
        </w:rPr>
      </w:pPr>
    </w:p>
    <w:p>
      <w:pPr>
        <w:pStyle w:val="16"/>
        <w:numPr>
          <w:ilvl w:val="2"/>
          <w:numId w:val="5"/>
        </w:numPr>
        <w:tabs>
          <w:tab w:val="left" w:pos="1108"/>
        </w:tabs>
        <w:spacing w:line="364" w:lineRule="auto"/>
        <w:ind w:right="257" w:firstLine="0"/>
        <w:jc w:val="both"/>
        <w:rPr>
          <w:sz w:val="24"/>
        </w:rPr>
      </w:pPr>
      <w:r>
        <w:rPr>
          <w:spacing w:val="-4"/>
          <w:sz w:val="24"/>
        </w:rPr>
        <w:t>城市地下空间兼顾人民防空工程战时分为</w:t>
      </w:r>
      <w:r>
        <w:rPr>
          <w:rFonts w:hint="eastAsia"/>
          <w:sz w:val="24"/>
        </w:rPr>
        <w:t>紧急</w:t>
      </w:r>
      <w:r>
        <w:rPr>
          <w:spacing w:val="-4"/>
          <w:sz w:val="24"/>
        </w:rPr>
        <w:t>人员掩蔽工程、</w:t>
      </w:r>
      <w:r>
        <w:rPr>
          <w:rFonts w:hint="eastAsia"/>
          <w:sz w:val="24"/>
        </w:rPr>
        <w:t>紧急</w:t>
      </w:r>
      <w:r>
        <w:rPr>
          <w:spacing w:val="-4"/>
          <w:sz w:val="24"/>
        </w:rPr>
        <w:t>物资</w:t>
      </w:r>
      <w:r>
        <w:rPr>
          <w:rFonts w:hint="eastAsia"/>
          <w:spacing w:val="-4"/>
          <w:sz w:val="24"/>
        </w:rPr>
        <w:t>库</w:t>
      </w:r>
      <w:r>
        <w:rPr>
          <w:sz w:val="24"/>
        </w:rPr>
        <w:t>、</w:t>
      </w:r>
      <w:r>
        <w:rPr>
          <w:rFonts w:hint="eastAsia"/>
          <w:sz w:val="24"/>
        </w:rPr>
        <w:t>紧急汽车库</w:t>
      </w:r>
      <w:r>
        <w:rPr>
          <w:rFonts w:hint="eastAsia"/>
          <w:sz w:val="24"/>
          <w:lang w:eastAsia="zh-CN"/>
        </w:rPr>
        <w:t>、</w:t>
      </w:r>
      <w:r>
        <w:rPr>
          <w:rFonts w:hint="eastAsia"/>
          <w:sz w:val="24"/>
          <w:lang w:val="en-US" w:eastAsia="zh-CN"/>
        </w:rPr>
        <w:t>紧急人防疏散干道及连通道</w:t>
      </w:r>
      <w:r>
        <w:rPr>
          <w:sz w:val="24"/>
        </w:rPr>
        <w:t>等。</w:t>
      </w:r>
    </w:p>
    <w:p>
      <w:pPr>
        <w:pStyle w:val="16"/>
        <w:numPr>
          <w:ilvl w:val="2"/>
          <w:numId w:val="5"/>
        </w:numPr>
        <w:tabs>
          <w:tab w:val="left" w:pos="1108"/>
        </w:tabs>
        <w:spacing w:before="1" w:line="364" w:lineRule="auto"/>
        <w:ind w:right="133" w:firstLine="0"/>
        <w:jc w:val="both"/>
        <w:rPr>
          <w:sz w:val="24"/>
        </w:rPr>
      </w:pPr>
      <w:r>
        <w:rPr>
          <w:spacing w:val="-4"/>
          <w:sz w:val="24"/>
        </w:rPr>
        <w:t>根据平时及战时的使用需要，邻近的兼顾人防工程之间以及兼顾人防工程与邻近的城市地下建筑、人防工程之间应连通，暂时不能连通的，应根据城市地下空间规划和人民防空规划要求预留连通口，连通道净宽不</w:t>
      </w:r>
      <w:r>
        <w:rPr>
          <w:spacing w:val="-23"/>
          <w:sz w:val="24"/>
        </w:rPr>
        <w:t>小于</w:t>
      </w:r>
      <w:r>
        <w:rPr>
          <w:rFonts w:hint="eastAsia"/>
          <w:sz w:val="24"/>
          <w:lang w:val="en-US"/>
        </w:rPr>
        <w:t>1.50</w:t>
      </w:r>
      <w:r>
        <w:rPr>
          <w:rFonts w:hint="eastAsia"/>
          <w:spacing w:val="-17"/>
          <w:sz w:val="24"/>
        </w:rPr>
        <w:t>m</w:t>
      </w:r>
      <w:r>
        <w:rPr>
          <w:spacing w:val="-17"/>
          <w:sz w:val="24"/>
        </w:rPr>
        <w:t>，净高不小于</w:t>
      </w:r>
      <w:r>
        <w:rPr>
          <w:sz w:val="24"/>
        </w:rPr>
        <w:t>2.20</w:t>
      </w:r>
      <w:r>
        <w:rPr>
          <w:rFonts w:hint="eastAsia"/>
          <w:spacing w:val="-12"/>
          <w:sz w:val="24"/>
        </w:rPr>
        <w:t>m</w:t>
      </w:r>
      <w:r>
        <w:rPr>
          <w:spacing w:val="-12"/>
          <w:sz w:val="24"/>
        </w:rPr>
        <w:t>，防护等级不低于防常规武器抗力等级</w:t>
      </w:r>
      <w:r>
        <w:rPr>
          <w:sz w:val="24"/>
        </w:rPr>
        <w:t>6</w:t>
      </w:r>
      <w:r>
        <w:rPr>
          <w:spacing w:val="-25"/>
          <w:sz w:val="24"/>
        </w:rPr>
        <w:t>级。</w:t>
      </w:r>
    </w:p>
    <w:p>
      <w:pPr>
        <w:pStyle w:val="16"/>
        <w:numPr>
          <w:ilvl w:val="2"/>
          <w:numId w:val="5"/>
        </w:numPr>
        <w:tabs>
          <w:tab w:val="left" w:pos="1108"/>
        </w:tabs>
        <w:spacing w:line="364" w:lineRule="auto"/>
        <w:ind w:right="253" w:firstLine="0"/>
        <w:jc w:val="both"/>
        <w:rPr>
          <w:sz w:val="24"/>
        </w:rPr>
      </w:pPr>
      <w:r>
        <w:rPr>
          <w:rFonts w:hint="eastAsia"/>
          <w:sz w:val="24"/>
        </w:rPr>
        <w:t>紧急</w:t>
      </w:r>
      <w:r>
        <w:rPr>
          <w:spacing w:val="-5"/>
          <w:sz w:val="24"/>
        </w:rPr>
        <w:t>人员掩蔽工程隔绝防护时间应不小于</w:t>
      </w:r>
      <w:r>
        <w:rPr>
          <w:sz w:val="24"/>
        </w:rPr>
        <w:t>3</w:t>
      </w:r>
      <w:r>
        <w:rPr>
          <w:spacing w:val="-12"/>
          <w:sz w:val="24"/>
        </w:rPr>
        <w:t>小时；</w:t>
      </w:r>
      <w:r>
        <w:rPr>
          <w:rFonts w:hint="eastAsia"/>
          <w:sz w:val="24"/>
        </w:rPr>
        <w:t>紧急情况下</w:t>
      </w:r>
      <w:r>
        <w:rPr>
          <w:spacing w:val="-12"/>
          <w:sz w:val="24"/>
        </w:rPr>
        <w:t>掩蔽人数按建筑</w:t>
      </w:r>
      <w:r>
        <w:rPr>
          <w:spacing w:val="-5"/>
          <w:sz w:val="24"/>
        </w:rPr>
        <w:t>面积每人不小于</w:t>
      </w:r>
      <w:r>
        <w:rPr>
          <w:rFonts w:hint="eastAsia"/>
          <w:spacing w:val="-5"/>
          <w:sz w:val="24"/>
          <w:lang w:val="en-US"/>
        </w:rPr>
        <w:t>2</w:t>
      </w:r>
      <w:r>
        <w:rPr>
          <w:spacing w:val="-8"/>
          <w:sz w:val="24"/>
        </w:rPr>
        <w:t>㎡确定,且每防护单元掩蔽人数不超过</w:t>
      </w:r>
      <w:r>
        <w:rPr>
          <w:rFonts w:hint="eastAsia"/>
          <w:spacing w:val="-8"/>
          <w:sz w:val="24"/>
          <w:lang w:val="en-US" w:eastAsia="zh-CN"/>
        </w:rPr>
        <w:t>4</w:t>
      </w:r>
      <w:r>
        <w:rPr>
          <w:sz w:val="24"/>
        </w:rPr>
        <w:t>000</w:t>
      </w:r>
      <w:r>
        <w:rPr>
          <w:spacing w:val="-8"/>
          <w:sz w:val="24"/>
        </w:rPr>
        <w:t>人。防护单元战</w:t>
      </w:r>
      <w:r>
        <w:rPr>
          <w:sz w:val="24"/>
        </w:rPr>
        <w:t>时出入口的净宽之和按每百人不小于0.30m</w:t>
      </w:r>
      <w:r>
        <w:rPr>
          <w:spacing w:val="-10"/>
          <w:sz w:val="24"/>
        </w:rPr>
        <w:t xml:space="preserve"> 计算确定。</w:t>
      </w:r>
    </w:p>
    <w:p>
      <w:pPr>
        <w:pStyle w:val="16"/>
        <w:numPr>
          <w:ilvl w:val="2"/>
          <w:numId w:val="5"/>
        </w:numPr>
        <w:tabs>
          <w:tab w:val="left" w:pos="1108"/>
        </w:tabs>
        <w:spacing w:line="364" w:lineRule="auto"/>
        <w:ind w:right="255" w:firstLine="0"/>
        <w:jc w:val="both"/>
        <w:rPr>
          <w:sz w:val="24"/>
        </w:rPr>
      </w:pPr>
      <w:r>
        <w:rPr>
          <w:rFonts w:hint="eastAsia"/>
          <w:sz w:val="24"/>
        </w:rPr>
        <w:t>紧急</w:t>
      </w:r>
      <w:r>
        <w:rPr>
          <w:spacing w:val="-5"/>
          <w:sz w:val="24"/>
        </w:rPr>
        <w:t>物资</w:t>
      </w:r>
      <w:r>
        <w:rPr>
          <w:rFonts w:hint="eastAsia"/>
          <w:spacing w:val="-5"/>
          <w:sz w:val="24"/>
        </w:rPr>
        <w:t>库</w:t>
      </w:r>
      <w:r>
        <w:rPr>
          <w:spacing w:val="-5"/>
          <w:sz w:val="24"/>
        </w:rPr>
        <w:t>战时主要出入口宜结合平时坡道出入口设计，门洞</w:t>
      </w:r>
      <w:r>
        <w:rPr>
          <w:spacing w:val="-9"/>
          <w:sz w:val="24"/>
        </w:rPr>
        <w:t>净宽不</w:t>
      </w:r>
      <w:r>
        <w:rPr>
          <w:rFonts w:hint="eastAsia"/>
          <w:spacing w:val="-9"/>
          <w:sz w:val="24"/>
        </w:rPr>
        <w:t>应</w:t>
      </w:r>
      <w:r>
        <w:rPr>
          <w:spacing w:val="-9"/>
          <w:sz w:val="24"/>
        </w:rPr>
        <w:t>小于</w:t>
      </w:r>
      <w:r>
        <w:rPr>
          <w:sz w:val="24"/>
        </w:rPr>
        <w:t>2.</w:t>
      </w:r>
      <w:r>
        <w:rPr>
          <w:rFonts w:hint="eastAsia"/>
          <w:sz w:val="24"/>
          <w:lang w:val="en-US"/>
        </w:rPr>
        <w:t>0</w:t>
      </w:r>
      <w:r>
        <w:rPr>
          <w:sz w:val="24"/>
        </w:rPr>
        <w:t>0m，</w:t>
      </w:r>
      <w:r>
        <w:rPr>
          <w:spacing w:val="-9"/>
          <w:sz w:val="24"/>
        </w:rPr>
        <w:t>净高不宜小于</w:t>
      </w:r>
      <w:r>
        <w:rPr>
          <w:sz w:val="24"/>
        </w:rPr>
        <w:t>2.50m。</w:t>
      </w:r>
    </w:p>
    <w:p>
      <w:pPr>
        <w:pStyle w:val="16"/>
        <w:numPr>
          <w:ilvl w:val="2"/>
          <w:numId w:val="5"/>
        </w:numPr>
        <w:tabs>
          <w:tab w:val="left" w:pos="1108"/>
        </w:tabs>
        <w:spacing w:before="156" w:line="362" w:lineRule="auto"/>
        <w:ind w:right="255" w:firstLine="0"/>
        <w:jc w:val="both"/>
        <w:rPr>
          <w:sz w:val="24"/>
        </w:rPr>
      </w:pPr>
      <w:r>
        <w:rPr>
          <w:spacing w:val="-5"/>
          <w:sz w:val="24"/>
        </w:rPr>
        <w:t>兼顾人防工程的外墙、战时出入口周边、通风井道周边应采用钢筋混凝土墙体，墙体厚度不小于</w:t>
      </w:r>
      <w:r>
        <w:rPr>
          <w:sz w:val="24"/>
        </w:rPr>
        <w:t>250mm。</w:t>
      </w:r>
    </w:p>
    <w:p>
      <w:pPr>
        <w:pStyle w:val="16"/>
        <w:numPr>
          <w:ilvl w:val="2"/>
          <w:numId w:val="5"/>
        </w:numPr>
        <w:tabs>
          <w:tab w:val="left" w:pos="1108"/>
        </w:tabs>
        <w:spacing w:before="5"/>
        <w:ind w:left="1107"/>
        <w:jc w:val="both"/>
        <w:rPr>
          <w:sz w:val="24"/>
        </w:rPr>
      </w:pPr>
      <w:r>
        <w:rPr>
          <w:spacing w:val="-1"/>
          <w:sz w:val="24"/>
        </w:rPr>
        <w:t>穿过人防围护结构的管道应符合下列规定：</w:t>
      </w:r>
    </w:p>
    <w:p>
      <w:pPr>
        <w:pStyle w:val="16"/>
        <w:numPr>
          <w:ilvl w:val="3"/>
          <w:numId w:val="5"/>
        </w:numPr>
        <w:tabs>
          <w:tab w:val="left" w:pos="1107"/>
          <w:tab w:val="left" w:pos="1108"/>
        </w:tabs>
        <w:spacing w:before="158" w:line="364" w:lineRule="auto"/>
        <w:ind w:right="255" w:firstLine="482"/>
        <w:rPr>
          <w:sz w:val="24"/>
        </w:rPr>
      </w:pPr>
      <w:r>
        <w:rPr>
          <w:spacing w:val="-5"/>
          <w:sz w:val="24"/>
        </w:rPr>
        <w:t>与本工程无关的生活污水管、雨水管</w:t>
      </w:r>
      <w:r>
        <w:rPr>
          <w:rFonts w:hint="eastAsia"/>
          <w:spacing w:val="-5"/>
          <w:sz w:val="24"/>
        </w:rPr>
        <w:t>、</w:t>
      </w:r>
      <w:r>
        <w:rPr>
          <w:spacing w:val="-5"/>
          <w:sz w:val="24"/>
        </w:rPr>
        <w:t>燃气管不</w:t>
      </w:r>
      <w:r>
        <w:rPr>
          <w:sz w:val="24"/>
        </w:rPr>
        <w:t>得进入兼顾人防工程</w:t>
      </w:r>
      <w:r>
        <w:rPr>
          <w:rFonts w:hint="eastAsia"/>
          <w:sz w:val="24"/>
        </w:rPr>
        <w:t>。</w:t>
      </w:r>
    </w:p>
    <w:p>
      <w:pPr>
        <w:pStyle w:val="16"/>
        <w:numPr>
          <w:ilvl w:val="3"/>
          <w:numId w:val="5"/>
        </w:numPr>
        <w:tabs>
          <w:tab w:val="left" w:pos="1105"/>
          <w:tab w:val="left" w:pos="1106"/>
        </w:tabs>
        <w:spacing w:line="364" w:lineRule="auto"/>
        <w:ind w:right="257" w:firstLine="482"/>
        <w:rPr>
          <w:sz w:val="24"/>
        </w:rPr>
      </w:pPr>
      <w:r>
        <w:rPr>
          <w:spacing w:val="-5"/>
          <w:sz w:val="24"/>
        </w:rPr>
        <w:t>穿过兼顾人防工程的顶板、门框墙、临空墙的管道，其公称直径不</w:t>
      </w:r>
      <w:r>
        <w:rPr>
          <w:rFonts w:hint="eastAsia"/>
          <w:spacing w:val="-5"/>
          <w:sz w:val="24"/>
        </w:rPr>
        <w:t>应</w:t>
      </w:r>
      <w:r>
        <w:rPr>
          <w:spacing w:val="-5"/>
          <w:sz w:val="24"/>
        </w:rPr>
        <w:t>大</w:t>
      </w:r>
      <w:r>
        <w:rPr>
          <w:spacing w:val="-31"/>
          <w:sz w:val="24"/>
        </w:rPr>
        <w:t>于</w:t>
      </w:r>
      <w:r>
        <w:rPr>
          <w:rFonts w:hint="eastAsia"/>
          <w:spacing w:val="-31"/>
          <w:sz w:val="24"/>
          <w:lang w:val="en-US"/>
        </w:rPr>
        <w:t>3</w:t>
      </w:r>
      <w:r>
        <w:rPr>
          <w:sz w:val="24"/>
        </w:rPr>
        <w:t>00mm</w:t>
      </w:r>
      <w:r>
        <w:rPr>
          <w:rFonts w:hint="eastAsia"/>
          <w:sz w:val="24"/>
        </w:rPr>
        <w:t>。</w:t>
      </w:r>
    </w:p>
    <w:p>
      <w:pPr>
        <w:pStyle w:val="16"/>
        <w:numPr>
          <w:ilvl w:val="3"/>
          <w:numId w:val="5"/>
        </w:numPr>
        <w:tabs>
          <w:tab w:val="left" w:pos="1105"/>
          <w:tab w:val="left" w:pos="1106"/>
        </w:tabs>
        <w:spacing w:line="364" w:lineRule="auto"/>
        <w:ind w:right="257" w:firstLine="482"/>
        <w:rPr>
          <w:sz w:val="24"/>
        </w:rPr>
      </w:pPr>
      <w:r>
        <w:rPr>
          <w:rFonts w:hint="eastAsia"/>
          <w:sz w:val="24"/>
        </w:rPr>
        <w:t>平时的水电管线应避免从兼顾人防工程中的密闭通道、扩散室等人防战时有防护要求的口部房间中穿过。</w:t>
      </w:r>
    </w:p>
    <w:p>
      <w:pPr>
        <w:pStyle w:val="16"/>
        <w:numPr>
          <w:ilvl w:val="3"/>
          <w:numId w:val="5"/>
        </w:numPr>
        <w:tabs>
          <w:tab w:val="left" w:pos="1105"/>
          <w:tab w:val="left" w:pos="1106"/>
        </w:tabs>
        <w:spacing w:line="364" w:lineRule="auto"/>
        <w:ind w:right="257" w:firstLine="482"/>
        <w:rPr>
          <w:sz w:val="24"/>
        </w:rPr>
      </w:pPr>
      <w:r>
        <w:rPr>
          <w:rFonts w:hint="eastAsia"/>
          <w:sz w:val="24"/>
        </w:rPr>
        <w:t>平时风管禁止直接穿钢筋混凝土人防墙，可采取人防门加集气室的方式进行临战封堵。</w:t>
      </w:r>
    </w:p>
    <w:p>
      <w:pPr>
        <w:pStyle w:val="16"/>
        <w:numPr>
          <w:ilvl w:val="3"/>
          <w:numId w:val="5"/>
        </w:numPr>
        <w:tabs>
          <w:tab w:val="left" w:pos="1105"/>
          <w:tab w:val="left" w:pos="1106"/>
        </w:tabs>
        <w:spacing w:line="364" w:lineRule="auto"/>
        <w:ind w:right="257" w:firstLine="482"/>
        <w:rPr>
          <w:sz w:val="24"/>
        </w:rPr>
        <w:sectPr>
          <w:pgSz w:w="11850" w:h="16790"/>
          <w:pgMar w:top="1600" w:right="1540" w:bottom="800" w:left="1540" w:header="0" w:footer="619" w:gutter="0"/>
          <w:cols w:space="720" w:num="1"/>
        </w:sectPr>
      </w:pPr>
      <w:r>
        <w:rPr>
          <w:rFonts w:hint="eastAsia"/>
          <w:sz w:val="24"/>
        </w:rPr>
        <w:t>凡进入兼顾人防工程的管道及其穿过的人防围护结构均应采取防护密闭措施。</w:t>
      </w:r>
    </w:p>
    <w:p>
      <w:pPr>
        <w:pStyle w:val="6"/>
        <w:rPr>
          <w:sz w:val="20"/>
        </w:rPr>
      </w:pPr>
    </w:p>
    <w:p>
      <w:pPr>
        <w:pStyle w:val="6"/>
        <w:spacing w:before="8"/>
        <w:rPr>
          <w:sz w:val="23"/>
        </w:rPr>
      </w:pPr>
    </w:p>
    <w:p>
      <w:pPr>
        <w:pStyle w:val="3"/>
        <w:numPr>
          <w:ilvl w:val="0"/>
          <w:numId w:val="2"/>
        </w:numPr>
        <w:tabs>
          <w:tab w:val="left" w:pos="3785"/>
        </w:tabs>
        <w:ind w:left="3975" w:hanging="455"/>
        <w:jc w:val="left"/>
      </w:pPr>
      <w:bookmarkStart w:id="4" w:name="_bookmark5"/>
      <w:bookmarkEnd w:id="4"/>
      <w:r>
        <w:rPr>
          <w:rFonts w:hint="eastAsia"/>
          <w:lang w:val="en-US"/>
        </w:rPr>
        <w:t xml:space="preserve"> </w:t>
      </w:r>
      <w:r>
        <w:t>建</w:t>
      </w:r>
      <w:r>
        <w:rPr>
          <w:rFonts w:hint="eastAsia"/>
          <w:lang w:val="en-US"/>
        </w:rPr>
        <w:t xml:space="preserve">    </w:t>
      </w:r>
      <w:r>
        <w:t>筑</w:t>
      </w:r>
    </w:p>
    <w:p>
      <w:pPr>
        <w:pStyle w:val="6"/>
        <w:spacing w:before="9"/>
        <w:rPr>
          <w:b/>
          <w:sz w:val="30"/>
        </w:rPr>
      </w:pPr>
    </w:p>
    <w:p>
      <w:pPr>
        <w:pStyle w:val="5"/>
        <w:numPr>
          <w:ilvl w:val="1"/>
          <w:numId w:val="2"/>
        </w:numPr>
        <w:tabs>
          <w:tab w:val="left" w:pos="4314"/>
          <w:tab w:val="left" w:pos="4315"/>
          <w:tab w:val="left" w:pos="4874"/>
        </w:tabs>
        <w:spacing w:before="1"/>
        <w:ind w:left="4315"/>
        <w:jc w:val="left"/>
      </w:pPr>
      <w:bookmarkStart w:id="5" w:name="_bookmark6"/>
      <w:bookmarkEnd w:id="5"/>
      <w:r>
        <w:t>主</w:t>
      </w:r>
      <w:r>
        <w:tab/>
      </w:r>
      <w:r>
        <w:t>体</w:t>
      </w:r>
    </w:p>
    <w:p>
      <w:pPr>
        <w:pStyle w:val="6"/>
        <w:spacing w:before="8"/>
        <w:rPr>
          <w:rFonts w:ascii="黑体"/>
          <w:sz w:val="28"/>
        </w:rPr>
      </w:pPr>
    </w:p>
    <w:p>
      <w:pPr>
        <w:pStyle w:val="16"/>
        <w:numPr>
          <w:ilvl w:val="2"/>
          <w:numId w:val="6"/>
        </w:numPr>
        <w:tabs>
          <w:tab w:val="left" w:pos="1107"/>
          <w:tab w:val="left" w:pos="1108"/>
        </w:tabs>
        <w:spacing w:before="1" w:line="364" w:lineRule="auto"/>
        <w:ind w:right="257" w:firstLine="0"/>
        <w:rPr>
          <w:sz w:val="24"/>
        </w:rPr>
      </w:pPr>
      <w:r>
        <w:rPr>
          <w:spacing w:val="-4"/>
          <w:sz w:val="24"/>
        </w:rPr>
        <w:t>兼顾人防工程的防护单元应结合平时功能布局合理划分，并符合下列要</w:t>
      </w:r>
      <w:r>
        <w:rPr>
          <w:sz w:val="24"/>
        </w:rPr>
        <w:t>求：</w:t>
      </w:r>
    </w:p>
    <w:p>
      <w:pPr>
        <w:pStyle w:val="16"/>
        <w:numPr>
          <w:ilvl w:val="3"/>
          <w:numId w:val="6"/>
        </w:numPr>
        <w:tabs>
          <w:tab w:val="left" w:pos="1107"/>
          <w:tab w:val="left" w:pos="1108"/>
        </w:tabs>
        <w:spacing w:line="307" w:lineRule="exact"/>
        <w:ind w:hanging="366"/>
        <w:rPr>
          <w:sz w:val="24"/>
        </w:rPr>
      </w:pPr>
      <w:r>
        <w:rPr>
          <w:spacing w:val="-1"/>
          <w:sz w:val="24"/>
        </w:rPr>
        <w:t xml:space="preserve">兼顾人防工程的防护单元划分满足表 </w:t>
      </w:r>
      <w:r>
        <w:rPr>
          <w:sz w:val="24"/>
        </w:rPr>
        <w:t>4.1.1</w:t>
      </w:r>
      <w:r>
        <w:rPr>
          <w:spacing w:val="-15"/>
          <w:sz w:val="24"/>
        </w:rPr>
        <w:t xml:space="preserve"> 要求：</w:t>
      </w:r>
    </w:p>
    <w:p>
      <w:pPr>
        <w:tabs>
          <w:tab w:val="left" w:pos="1005"/>
        </w:tabs>
        <w:spacing w:before="161"/>
        <w:ind w:left="2"/>
        <w:jc w:val="center"/>
        <w:rPr>
          <w:b/>
          <w:sz w:val="21"/>
        </w:rPr>
      </w:pPr>
      <w:r>
        <w:rPr>
          <w:b/>
          <w:sz w:val="21"/>
        </w:rPr>
        <w:t>表</w:t>
      </w:r>
      <w:r>
        <w:rPr>
          <w:b/>
          <w:spacing w:val="-55"/>
          <w:sz w:val="21"/>
        </w:rPr>
        <w:t xml:space="preserve"> </w:t>
      </w:r>
      <w:r>
        <w:rPr>
          <w:b/>
          <w:sz w:val="21"/>
        </w:rPr>
        <w:t>4.1.1</w:t>
      </w:r>
      <w:r>
        <w:rPr>
          <w:b/>
          <w:sz w:val="21"/>
        </w:rPr>
        <w:tab/>
      </w:r>
      <w:r>
        <w:rPr>
          <w:b/>
          <w:sz w:val="21"/>
        </w:rPr>
        <w:t>防护单元建</w:t>
      </w:r>
      <w:r>
        <w:rPr>
          <w:b/>
          <w:spacing w:val="-3"/>
          <w:sz w:val="21"/>
        </w:rPr>
        <w:t>筑</w:t>
      </w:r>
      <w:r>
        <w:rPr>
          <w:b/>
          <w:sz w:val="21"/>
        </w:rPr>
        <w:t>面积（㎡）</w:t>
      </w:r>
    </w:p>
    <w:p>
      <w:pPr>
        <w:pStyle w:val="6"/>
        <w:spacing w:before="10"/>
        <w:rPr>
          <w:b/>
          <w:sz w:val="10"/>
        </w:rPr>
      </w:pPr>
    </w:p>
    <w:tbl>
      <w:tblPr>
        <w:tblStyle w:val="13"/>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03"/>
        <w:gridCol w:w="1913"/>
        <w:gridCol w:w="1412"/>
        <w:gridCol w:w="1874"/>
        <w:gridCol w:w="1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970" w:type="pct"/>
          </w:tcPr>
          <w:p>
            <w:pPr>
              <w:pStyle w:val="17"/>
              <w:ind w:left="465" w:right="457"/>
              <w:rPr>
                <w:sz w:val="21"/>
              </w:rPr>
            </w:pPr>
            <w:r>
              <w:rPr>
                <w:sz w:val="21"/>
              </w:rPr>
              <w:t>工程类型</w:t>
            </w:r>
          </w:p>
        </w:tc>
        <w:tc>
          <w:tcPr>
            <w:tcW w:w="1089" w:type="pct"/>
          </w:tcPr>
          <w:p>
            <w:pPr>
              <w:pStyle w:val="17"/>
              <w:ind w:left="295" w:right="287"/>
              <w:rPr>
                <w:sz w:val="21"/>
              </w:rPr>
            </w:pPr>
            <w:r>
              <w:rPr>
                <w:rFonts w:hint="eastAsia"/>
                <w:sz w:val="21"/>
              </w:rPr>
              <w:t>紧急</w:t>
            </w:r>
            <w:r>
              <w:rPr>
                <w:sz w:val="21"/>
              </w:rPr>
              <w:t>人员掩蔽</w:t>
            </w:r>
            <w:r>
              <w:rPr>
                <w:rFonts w:hint="eastAsia"/>
                <w:sz w:val="21"/>
              </w:rPr>
              <w:t>工程</w:t>
            </w:r>
          </w:p>
        </w:tc>
        <w:tc>
          <w:tcPr>
            <w:tcW w:w="804" w:type="pct"/>
          </w:tcPr>
          <w:p>
            <w:pPr>
              <w:pStyle w:val="17"/>
              <w:ind w:left="172" w:right="166"/>
              <w:rPr>
                <w:sz w:val="21"/>
              </w:rPr>
            </w:pPr>
            <w:r>
              <w:rPr>
                <w:rFonts w:hint="eastAsia"/>
                <w:sz w:val="21"/>
              </w:rPr>
              <w:t>紧急物资库</w:t>
            </w:r>
          </w:p>
        </w:tc>
        <w:tc>
          <w:tcPr>
            <w:tcW w:w="1067" w:type="pct"/>
          </w:tcPr>
          <w:p>
            <w:pPr>
              <w:pStyle w:val="17"/>
              <w:ind w:left="77" w:right="67"/>
              <w:rPr>
                <w:sz w:val="21"/>
              </w:rPr>
            </w:pPr>
            <w:r>
              <w:rPr>
                <w:rFonts w:hint="eastAsia"/>
                <w:sz w:val="21"/>
              </w:rPr>
              <w:t>紧急汽车库</w:t>
            </w:r>
          </w:p>
        </w:tc>
        <w:tc>
          <w:tcPr>
            <w:tcW w:w="1067" w:type="pct"/>
          </w:tcPr>
          <w:p>
            <w:pPr>
              <w:pStyle w:val="17"/>
              <w:ind w:left="77" w:right="67"/>
              <w:rPr>
                <w:rFonts w:hint="default" w:eastAsia="宋体"/>
                <w:sz w:val="21"/>
                <w:lang w:val="en-US" w:eastAsia="zh-CN"/>
              </w:rPr>
            </w:pPr>
            <w:r>
              <w:rPr>
                <w:rFonts w:hint="eastAsia"/>
                <w:sz w:val="21"/>
                <w:lang w:val="en-US" w:eastAsia="zh-CN"/>
              </w:rPr>
              <w:t>紧急人防干道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970" w:type="pct"/>
          </w:tcPr>
          <w:p>
            <w:pPr>
              <w:pStyle w:val="17"/>
              <w:ind w:left="468" w:right="457"/>
              <w:rPr>
                <w:sz w:val="21"/>
              </w:rPr>
            </w:pPr>
            <w:r>
              <w:rPr>
                <w:sz w:val="21"/>
              </w:rPr>
              <w:t>防护单元面积</w:t>
            </w:r>
          </w:p>
        </w:tc>
        <w:tc>
          <w:tcPr>
            <w:tcW w:w="1089" w:type="pct"/>
          </w:tcPr>
          <w:p>
            <w:pPr>
              <w:pStyle w:val="17"/>
              <w:ind w:left="295" w:right="287"/>
              <w:rPr>
                <w:sz w:val="21"/>
              </w:rPr>
            </w:pPr>
            <w:r>
              <w:rPr>
                <w:sz w:val="21"/>
              </w:rPr>
              <w:t>≤</w:t>
            </w:r>
            <w:r>
              <w:rPr>
                <w:rFonts w:hint="eastAsia"/>
                <w:sz w:val="21"/>
                <w:lang w:val="en-US" w:eastAsia="zh-CN"/>
              </w:rPr>
              <w:t>8</w:t>
            </w:r>
            <w:r>
              <w:rPr>
                <w:sz w:val="21"/>
              </w:rPr>
              <w:t>000</w:t>
            </w:r>
          </w:p>
        </w:tc>
        <w:tc>
          <w:tcPr>
            <w:tcW w:w="804" w:type="pct"/>
          </w:tcPr>
          <w:p>
            <w:pPr>
              <w:pStyle w:val="17"/>
              <w:ind w:left="169" w:right="166"/>
              <w:rPr>
                <w:sz w:val="21"/>
              </w:rPr>
            </w:pPr>
            <w:r>
              <w:rPr>
                <w:sz w:val="21"/>
              </w:rPr>
              <w:t>≤1</w:t>
            </w:r>
            <w:r>
              <w:rPr>
                <w:rFonts w:hint="eastAsia"/>
                <w:sz w:val="21"/>
                <w:lang w:val="en-US"/>
              </w:rPr>
              <w:t>2</w:t>
            </w:r>
            <w:r>
              <w:rPr>
                <w:sz w:val="21"/>
              </w:rPr>
              <w:t>000</w:t>
            </w:r>
          </w:p>
        </w:tc>
        <w:tc>
          <w:tcPr>
            <w:tcW w:w="1067" w:type="pct"/>
          </w:tcPr>
          <w:p>
            <w:pPr>
              <w:pStyle w:val="17"/>
              <w:ind w:left="77" w:right="66"/>
              <w:rPr>
                <w:sz w:val="21"/>
              </w:rPr>
            </w:pPr>
            <w:r>
              <w:rPr>
                <w:sz w:val="21"/>
              </w:rPr>
              <w:t>不划分</w:t>
            </w:r>
          </w:p>
        </w:tc>
        <w:tc>
          <w:tcPr>
            <w:tcW w:w="1874" w:type="dxa"/>
            <w:vAlign w:val="top"/>
          </w:tcPr>
          <w:p>
            <w:pPr>
              <w:pStyle w:val="17"/>
              <w:ind w:left="77" w:leftChars="0" w:right="66" w:rightChars="0"/>
              <w:rPr>
                <w:sz w:val="21"/>
              </w:rPr>
            </w:pPr>
            <w:r>
              <w:rPr>
                <w:sz w:val="21"/>
              </w:rPr>
              <w:t>不划分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970" w:type="pct"/>
          </w:tcPr>
          <w:p>
            <w:pPr>
              <w:pStyle w:val="17"/>
              <w:ind w:left="468" w:right="457"/>
              <w:rPr>
                <w:sz w:val="21"/>
              </w:rPr>
            </w:pPr>
            <w:r>
              <w:rPr>
                <w:rFonts w:hint="eastAsia"/>
                <w:sz w:val="21"/>
              </w:rPr>
              <w:t>防化等级</w:t>
            </w:r>
          </w:p>
        </w:tc>
        <w:tc>
          <w:tcPr>
            <w:tcW w:w="1089" w:type="pct"/>
          </w:tcPr>
          <w:p>
            <w:pPr>
              <w:pStyle w:val="17"/>
              <w:ind w:left="295" w:right="287"/>
              <w:rPr>
                <w:sz w:val="21"/>
              </w:rPr>
            </w:pPr>
            <w:r>
              <w:rPr>
                <w:rFonts w:hint="eastAsia"/>
                <w:sz w:val="21"/>
              </w:rPr>
              <w:t>丁级</w:t>
            </w:r>
          </w:p>
        </w:tc>
        <w:tc>
          <w:tcPr>
            <w:tcW w:w="804" w:type="pct"/>
          </w:tcPr>
          <w:p>
            <w:pPr>
              <w:pStyle w:val="17"/>
              <w:ind w:left="169" w:right="166"/>
              <w:rPr>
                <w:sz w:val="21"/>
              </w:rPr>
            </w:pPr>
            <w:r>
              <w:rPr>
                <w:rFonts w:hint="eastAsia"/>
                <w:sz w:val="21"/>
              </w:rPr>
              <w:t>无</w:t>
            </w:r>
          </w:p>
        </w:tc>
        <w:tc>
          <w:tcPr>
            <w:tcW w:w="1067" w:type="pct"/>
          </w:tcPr>
          <w:p>
            <w:pPr>
              <w:pStyle w:val="17"/>
              <w:ind w:left="77" w:right="66"/>
              <w:rPr>
                <w:sz w:val="21"/>
              </w:rPr>
            </w:pPr>
            <w:r>
              <w:rPr>
                <w:rFonts w:hint="eastAsia"/>
                <w:sz w:val="21"/>
              </w:rPr>
              <w:t>无</w:t>
            </w:r>
          </w:p>
        </w:tc>
        <w:tc>
          <w:tcPr>
            <w:tcW w:w="1874" w:type="dxa"/>
            <w:vAlign w:val="top"/>
          </w:tcPr>
          <w:p>
            <w:pPr>
              <w:pStyle w:val="17"/>
              <w:ind w:left="77" w:leftChars="0" w:right="66" w:rightChars="0"/>
              <w:rPr>
                <w:rFonts w:hint="eastAsia"/>
                <w:sz w:val="21"/>
              </w:rPr>
            </w:pPr>
            <w:r>
              <w:rPr>
                <w:rFonts w:hint="eastAsia"/>
                <w:sz w:val="21"/>
              </w:rPr>
              <w:t>无</w:t>
            </w:r>
          </w:p>
        </w:tc>
      </w:tr>
    </w:tbl>
    <w:p>
      <w:pPr>
        <w:pStyle w:val="16"/>
        <w:numPr>
          <w:ilvl w:val="3"/>
          <w:numId w:val="6"/>
        </w:numPr>
        <w:tabs>
          <w:tab w:val="left" w:pos="1106"/>
        </w:tabs>
        <w:spacing w:line="362" w:lineRule="auto"/>
        <w:ind w:left="260" w:right="257" w:firstLine="482"/>
        <w:jc w:val="both"/>
        <w:rPr>
          <w:sz w:val="24"/>
        </w:rPr>
      </w:pPr>
      <w:r>
        <w:rPr>
          <w:rFonts w:hint="eastAsia"/>
          <w:spacing w:val="-5"/>
          <w:sz w:val="24"/>
        </w:rPr>
        <w:t>兼顾人防工程不划分抗爆单元。</w:t>
      </w:r>
    </w:p>
    <w:p>
      <w:pPr>
        <w:pStyle w:val="16"/>
        <w:numPr>
          <w:ilvl w:val="3"/>
          <w:numId w:val="6"/>
        </w:numPr>
        <w:tabs>
          <w:tab w:val="left" w:pos="1106"/>
        </w:tabs>
        <w:spacing w:line="362" w:lineRule="auto"/>
        <w:ind w:left="260" w:right="257" w:firstLine="482"/>
        <w:jc w:val="both"/>
        <w:rPr>
          <w:sz w:val="24"/>
        </w:rPr>
      </w:pPr>
      <w:r>
        <w:rPr>
          <w:sz w:val="24"/>
        </w:rPr>
        <w:t>当上部有符合《人民防空工程设计规范》GB50225或《人民防空地下室设计规范》GB50038规定的人防工程时，兼顾人防工程可不划分防护单元。</w:t>
      </w:r>
    </w:p>
    <w:p>
      <w:pPr>
        <w:pStyle w:val="16"/>
        <w:numPr>
          <w:ilvl w:val="3"/>
          <w:numId w:val="6"/>
        </w:numPr>
        <w:tabs>
          <w:tab w:val="left" w:pos="1106"/>
        </w:tabs>
        <w:spacing w:line="362" w:lineRule="auto"/>
        <w:ind w:left="260" w:right="257" w:firstLine="482"/>
        <w:jc w:val="both"/>
        <w:rPr>
          <w:sz w:val="24"/>
        </w:rPr>
      </w:pPr>
      <w:r>
        <w:rPr>
          <w:rFonts w:hint="eastAsia"/>
          <w:sz w:val="24"/>
        </w:rPr>
        <w:t>兼顾人防工程的正投影下方须为基础或不低于本兼顾人防工程抗力等级的其他人防工程。</w:t>
      </w:r>
    </w:p>
    <w:p>
      <w:pPr>
        <w:pStyle w:val="16"/>
        <w:numPr>
          <w:ilvl w:val="2"/>
          <w:numId w:val="6"/>
        </w:numPr>
        <w:tabs>
          <w:tab w:val="left" w:pos="1108"/>
        </w:tabs>
        <w:spacing w:before="6" w:line="364" w:lineRule="auto"/>
        <w:ind w:right="257" w:firstLine="0"/>
        <w:jc w:val="both"/>
        <w:rPr>
          <w:sz w:val="24"/>
        </w:rPr>
      </w:pPr>
      <w:r>
        <w:rPr>
          <w:spacing w:val="-4"/>
          <w:sz w:val="24"/>
        </w:rPr>
        <w:t>两相邻防护单元之间应至少设置一个连通口，</w:t>
      </w:r>
      <w:r>
        <w:rPr>
          <w:rFonts w:hint="eastAsia"/>
          <w:spacing w:val="-4"/>
          <w:sz w:val="24"/>
        </w:rPr>
        <w:t>连通口门洞净宽不小于</w:t>
      </w:r>
      <w:r>
        <w:rPr>
          <w:rFonts w:hint="eastAsia"/>
          <w:spacing w:val="-4"/>
          <w:sz w:val="24"/>
          <w:lang w:val="en-US"/>
        </w:rPr>
        <w:t>1.20m，</w:t>
      </w:r>
      <w:r>
        <w:rPr>
          <w:spacing w:val="-4"/>
          <w:sz w:val="24"/>
        </w:rPr>
        <w:t>在连通口的防护单元隔墙</w:t>
      </w:r>
      <w:r>
        <w:rPr>
          <w:sz w:val="24"/>
        </w:rPr>
        <w:t>两侧应各设置一道防护密闭门或一道双向受力防护密闭门；墙两侧设有防护密</w:t>
      </w:r>
      <w:r>
        <w:rPr>
          <w:spacing w:val="-5"/>
          <w:sz w:val="24"/>
        </w:rPr>
        <w:t>闭门时门框墙厚度不宜小于</w:t>
      </w:r>
      <w:r>
        <w:rPr>
          <w:sz w:val="24"/>
        </w:rPr>
        <w:t>500mm。</w:t>
      </w:r>
    </w:p>
    <w:p>
      <w:pPr>
        <w:pStyle w:val="16"/>
        <w:numPr>
          <w:ilvl w:val="2"/>
          <w:numId w:val="6"/>
        </w:numPr>
        <w:tabs>
          <w:tab w:val="left" w:pos="1108"/>
        </w:tabs>
        <w:spacing w:before="6" w:line="364" w:lineRule="auto"/>
        <w:ind w:right="257" w:firstLine="0"/>
        <w:jc w:val="both"/>
        <w:rPr>
          <w:sz w:val="24"/>
        </w:rPr>
      </w:pPr>
      <w:r>
        <w:rPr>
          <w:rFonts w:hint="eastAsia"/>
          <w:sz w:val="24"/>
        </w:rPr>
        <w:t>相邻防护单元之间的平时连通口封堵应采用</w:t>
      </w:r>
      <w:r>
        <w:rPr>
          <w:sz w:val="24"/>
        </w:rPr>
        <w:t>双向受力防护密闭门</w:t>
      </w:r>
      <w:r>
        <w:rPr>
          <w:rFonts w:hint="eastAsia"/>
          <w:sz w:val="24"/>
        </w:rPr>
        <w:t>，人防区与非人防区之间的平时连通口必须采用防护密闭门临战封堵，当为紧急人员掩蔽工程时</w:t>
      </w:r>
      <w:r>
        <w:rPr>
          <w:rFonts w:hint="eastAsia"/>
          <w:sz w:val="24"/>
          <w:lang w:val="en-US"/>
        </w:rPr>
        <w:t>，须采用双人防门的封堵方式。</w:t>
      </w:r>
    </w:p>
    <w:p>
      <w:pPr>
        <w:pStyle w:val="16"/>
        <w:numPr>
          <w:ilvl w:val="2"/>
          <w:numId w:val="6"/>
        </w:numPr>
        <w:tabs>
          <w:tab w:val="left" w:pos="1108"/>
        </w:tabs>
        <w:spacing w:before="6" w:line="364" w:lineRule="auto"/>
        <w:ind w:right="257" w:firstLine="0"/>
        <w:jc w:val="both"/>
        <w:rPr>
          <w:spacing w:val="-4"/>
          <w:sz w:val="24"/>
        </w:rPr>
      </w:pPr>
      <w:r>
        <w:rPr>
          <w:spacing w:val="3"/>
          <w:sz w:val="24"/>
        </w:rPr>
        <w:t>兼顾人防工程顶板底面高出室外地平面的高度不得大于该工程净高的</w:t>
      </w:r>
      <w:r>
        <w:rPr>
          <w:spacing w:val="-4"/>
          <w:sz w:val="24"/>
        </w:rPr>
        <w:t>1/2，且其高出室外地平面的外墙必须满足战时防护要求。</w:t>
      </w:r>
    </w:p>
    <w:p>
      <w:pPr>
        <w:pStyle w:val="16"/>
        <w:numPr>
          <w:ilvl w:val="2"/>
          <w:numId w:val="6"/>
        </w:numPr>
        <w:tabs>
          <w:tab w:val="left" w:pos="1108"/>
        </w:tabs>
        <w:spacing w:before="6" w:line="364" w:lineRule="auto"/>
        <w:ind w:right="257" w:firstLine="0"/>
        <w:jc w:val="both"/>
      </w:pPr>
      <w:r>
        <w:rPr>
          <w:spacing w:val="-4"/>
          <w:sz w:val="24"/>
        </w:rPr>
        <w:t>兼顾人防工程中每个防护单元内的防护设施和内部设备自成系统。</w:t>
      </w:r>
    </w:p>
    <w:p>
      <w:pPr>
        <w:pStyle w:val="16"/>
        <w:numPr>
          <w:ilvl w:val="2"/>
          <w:numId w:val="6"/>
        </w:numPr>
        <w:tabs>
          <w:tab w:val="left" w:pos="1108"/>
        </w:tabs>
        <w:spacing w:before="6" w:line="364" w:lineRule="auto"/>
        <w:ind w:right="257" w:firstLine="0"/>
        <w:jc w:val="both"/>
      </w:pPr>
      <w:r>
        <w:rPr>
          <w:rFonts w:hint="eastAsia"/>
          <w:spacing w:val="-4"/>
          <w:sz w:val="24"/>
        </w:rPr>
        <w:t>当整个地下室均为兼顾人防工程，可将本工程平时使用的设备房（消防水池、消防水泵房、变配电房、空调机房等）范围纳入兼顾人防工程，但设备房须成独立防护区域，仅对设备房作防护密闭要求。</w:t>
      </w:r>
    </w:p>
    <w:p>
      <w:pPr>
        <w:pStyle w:val="6"/>
        <w:spacing w:before="12"/>
        <w:rPr>
          <w:sz w:val="16"/>
        </w:rPr>
      </w:pPr>
    </w:p>
    <w:p>
      <w:pPr>
        <w:pStyle w:val="5"/>
        <w:numPr>
          <w:ilvl w:val="1"/>
          <w:numId w:val="2"/>
        </w:numPr>
        <w:tabs>
          <w:tab w:val="left" w:pos="4036"/>
          <w:tab w:val="left" w:pos="4037"/>
          <w:tab w:val="left" w:pos="4595"/>
          <w:tab w:val="left" w:pos="5154"/>
        </w:tabs>
        <w:ind w:left="4036"/>
        <w:jc w:val="left"/>
      </w:pPr>
      <w:bookmarkStart w:id="6" w:name="_bookmark7"/>
      <w:bookmarkEnd w:id="6"/>
      <w:r>
        <w:t>出</w:t>
      </w:r>
      <w:r>
        <w:tab/>
      </w:r>
      <w:r>
        <w:t>入</w:t>
      </w:r>
      <w:r>
        <w:tab/>
      </w:r>
      <w:r>
        <w:t>口</w:t>
      </w:r>
    </w:p>
    <w:p>
      <w:pPr>
        <w:pStyle w:val="6"/>
        <w:spacing w:before="9"/>
        <w:rPr>
          <w:rFonts w:ascii="黑体"/>
          <w:sz w:val="28"/>
        </w:rPr>
      </w:pPr>
    </w:p>
    <w:p>
      <w:pPr>
        <w:pStyle w:val="16"/>
        <w:numPr>
          <w:ilvl w:val="2"/>
          <w:numId w:val="7"/>
        </w:numPr>
        <w:tabs>
          <w:tab w:val="left" w:pos="1108"/>
        </w:tabs>
        <w:jc w:val="both"/>
        <w:rPr>
          <w:sz w:val="24"/>
        </w:rPr>
      </w:pPr>
      <w:r>
        <w:rPr>
          <w:spacing w:val="-1"/>
          <w:sz w:val="24"/>
        </w:rPr>
        <w:t>兼顾人防工程出入口设置应满足下列要求：</w:t>
      </w:r>
    </w:p>
    <w:p>
      <w:pPr>
        <w:pStyle w:val="16"/>
        <w:numPr>
          <w:ilvl w:val="3"/>
          <w:numId w:val="7"/>
        </w:numPr>
        <w:tabs>
          <w:tab w:val="left" w:pos="1108"/>
        </w:tabs>
        <w:spacing w:before="158" w:line="364" w:lineRule="auto"/>
        <w:ind w:right="254" w:firstLine="482"/>
        <w:jc w:val="both"/>
        <w:rPr>
          <w:sz w:val="24"/>
        </w:rPr>
      </w:pPr>
      <w:r>
        <w:rPr>
          <w:rFonts w:hint="eastAsia"/>
          <w:spacing w:val="-2"/>
          <w:sz w:val="24"/>
        </w:rPr>
        <w:t>紧急</w:t>
      </w:r>
      <w:r>
        <w:rPr>
          <w:spacing w:val="-2"/>
          <w:sz w:val="24"/>
        </w:rPr>
        <w:t>人员掩蔽工程</w:t>
      </w:r>
      <w:r>
        <w:rPr>
          <w:spacing w:val="-5"/>
          <w:sz w:val="24"/>
        </w:rPr>
        <w:t>不应少于两个战时出</w:t>
      </w:r>
      <w:r>
        <w:rPr>
          <w:sz w:val="24"/>
        </w:rPr>
        <w:t>入口(不包括竖井式出入口、防护单元之间的连通口)，</w:t>
      </w:r>
      <w:r>
        <w:rPr>
          <w:spacing w:val="-2"/>
          <w:sz w:val="24"/>
        </w:rPr>
        <w:t>防护单元小于</w:t>
      </w:r>
      <w:r>
        <w:rPr>
          <w:rFonts w:hint="eastAsia"/>
          <w:spacing w:val="-2"/>
          <w:sz w:val="24"/>
          <w:lang w:val="en-US" w:eastAsia="zh-CN"/>
        </w:rPr>
        <w:t>4</w:t>
      </w:r>
      <w:r>
        <w:rPr>
          <w:sz w:val="24"/>
        </w:rPr>
        <w:t>000</w:t>
      </w:r>
      <w:r>
        <w:rPr>
          <w:spacing w:val="-5"/>
          <w:sz w:val="24"/>
        </w:rPr>
        <w:t>㎡时，</w:t>
      </w:r>
      <w:r>
        <w:rPr>
          <w:sz w:val="24"/>
        </w:rPr>
        <w:t>其中至少有一个室外出</w:t>
      </w:r>
      <w:r>
        <w:rPr>
          <w:spacing w:val="-11"/>
          <w:sz w:val="24"/>
        </w:rPr>
        <w:t>入口；大于</w:t>
      </w:r>
      <w:r>
        <w:rPr>
          <w:rFonts w:hint="eastAsia"/>
          <w:spacing w:val="-11"/>
          <w:sz w:val="24"/>
          <w:lang w:val="en-US" w:eastAsia="zh-CN"/>
        </w:rPr>
        <w:t>4</w:t>
      </w:r>
      <w:r>
        <w:rPr>
          <w:sz w:val="24"/>
        </w:rPr>
        <w:t>000</w:t>
      </w:r>
      <w:r>
        <w:rPr>
          <w:spacing w:val="-14"/>
          <w:sz w:val="24"/>
        </w:rPr>
        <w:t>㎡防护单元</w:t>
      </w:r>
      <w:r>
        <w:rPr>
          <w:spacing w:val="-8"/>
          <w:sz w:val="24"/>
        </w:rPr>
        <w:t>至少</w:t>
      </w:r>
      <w:r>
        <w:rPr>
          <w:rFonts w:hint="eastAsia"/>
          <w:spacing w:val="-8"/>
          <w:sz w:val="24"/>
        </w:rPr>
        <w:t>两</w:t>
      </w:r>
      <w:r>
        <w:rPr>
          <w:spacing w:val="-8"/>
          <w:sz w:val="24"/>
        </w:rPr>
        <w:t>个</w:t>
      </w:r>
      <w:r>
        <w:rPr>
          <w:rFonts w:hint="eastAsia"/>
          <w:spacing w:val="-8"/>
          <w:sz w:val="24"/>
        </w:rPr>
        <w:t>室外</w:t>
      </w:r>
      <w:r>
        <w:rPr>
          <w:spacing w:val="-8"/>
          <w:sz w:val="24"/>
        </w:rPr>
        <w:t>出入口</w:t>
      </w:r>
      <w:r>
        <w:rPr>
          <w:rFonts w:hint="eastAsia"/>
          <w:spacing w:val="-8"/>
          <w:sz w:val="24"/>
        </w:rPr>
        <w:t>，室外出入口不允许临战转换</w:t>
      </w:r>
      <w:r>
        <w:rPr>
          <w:spacing w:val="-8"/>
          <w:sz w:val="24"/>
        </w:rPr>
        <w:t>。</w:t>
      </w:r>
    </w:p>
    <w:p>
      <w:pPr>
        <w:pStyle w:val="16"/>
        <w:numPr>
          <w:ilvl w:val="3"/>
          <w:numId w:val="7"/>
        </w:numPr>
        <w:tabs>
          <w:tab w:val="left" w:pos="1108"/>
        </w:tabs>
        <w:spacing w:before="158" w:line="364" w:lineRule="auto"/>
        <w:ind w:right="254" w:firstLine="482"/>
        <w:jc w:val="both"/>
        <w:rPr>
          <w:spacing w:val="-2"/>
          <w:sz w:val="24"/>
        </w:rPr>
      </w:pPr>
      <w:r>
        <w:rPr>
          <w:rFonts w:hint="eastAsia"/>
          <w:spacing w:val="-3"/>
          <w:sz w:val="24"/>
        </w:rPr>
        <w:t>紧急</w:t>
      </w:r>
      <w:r>
        <w:rPr>
          <w:spacing w:val="-3"/>
          <w:sz w:val="24"/>
        </w:rPr>
        <w:t>物资</w:t>
      </w:r>
      <w:r>
        <w:rPr>
          <w:rFonts w:hint="eastAsia"/>
          <w:spacing w:val="-3"/>
          <w:sz w:val="24"/>
        </w:rPr>
        <w:t>库</w:t>
      </w:r>
      <w:r>
        <w:rPr>
          <w:spacing w:val="-5"/>
          <w:sz w:val="24"/>
        </w:rPr>
        <w:t>不应少于两个战时出入</w:t>
      </w:r>
      <w:r>
        <w:rPr>
          <w:sz w:val="24"/>
        </w:rPr>
        <w:t>口(不包括竖井式出入口、防护单元之间的连通口)，</w:t>
      </w:r>
      <w:r>
        <w:rPr>
          <w:spacing w:val="-2"/>
          <w:sz w:val="24"/>
        </w:rPr>
        <w:t>防护单元</w:t>
      </w:r>
      <w:r>
        <w:rPr>
          <w:spacing w:val="-3"/>
          <w:sz w:val="24"/>
        </w:rPr>
        <w:t>小于</w:t>
      </w:r>
      <w:r>
        <w:rPr>
          <w:rFonts w:hint="eastAsia"/>
          <w:spacing w:val="-3"/>
          <w:sz w:val="24"/>
          <w:lang w:val="en-US"/>
        </w:rPr>
        <w:t>6</w:t>
      </w:r>
      <w:r>
        <w:rPr>
          <w:sz w:val="24"/>
        </w:rPr>
        <w:t>000</w:t>
      </w:r>
      <w:r>
        <w:rPr>
          <w:spacing w:val="-5"/>
          <w:sz w:val="24"/>
        </w:rPr>
        <w:t>㎡的防护单元时</w:t>
      </w:r>
      <w:r>
        <w:rPr>
          <w:rFonts w:hint="eastAsia"/>
          <w:spacing w:val="-5"/>
          <w:sz w:val="24"/>
        </w:rPr>
        <w:t>，</w:t>
      </w:r>
      <w:r>
        <w:rPr>
          <w:sz w:val="24"/>
        </w:rPr>
        <w:t>其中至少有一个室外出</w:t>
      </w:r>
      <w:r>
        <w:rPr>
          <w:rFonts w:hint="eastAsia"/>
          <w:spacing w:val="-2"/>
          <w:sz w:val="24"/>
        </w:rPr>
        <w:t>入口；大于</w:t>
      </w:r>
      <w:r>
        <w:rPr>
          <w:rFonts w:hint="eastAsia"/>
          <w:spacing w:val="-2"/>
          <w:sz w:val="24"/>
          <w:lang w:val="en-US"/>
        </w:rPr>
        <w:t>6</w:t>
      </w:r>
      <w:r>
        <w:rPr>
          <w:rFonts w:hint="eastAsia"/>
          <w:spacing w:val="-2"/>
          <w:sz w:val="24"/>
        </w:rPr>
        <w:t>000㎡应至少设置两个室外出入口，紧急物资库的室外出入口中至少有一个应为汽车坡道，室外出入口不允许临战转换。</w:t>
      </w:r>
    </w:p>
    <w:p>
      <w:pPr>
        <w:pStyle w:val="16"/>
        <w:numPr>
          <w:ilvl w:val="3"/>
          <w:numId w:val="7"/>
        </w:numPr>
        <w:tabs>
          <w:tab w:val="left" w:pos="1108"/>
        </w:tabs>
        <w:spacing w:before="158" w:line="364" w:lineRule="auto"/>
        <w:ind w:right="254" w:firstLine="482"/>
        <w:jc w:val="both"/>
        <w:rPr>
          <w:spacing w:val="-2"/>
          <w:sz w:val="24"/>
        </w:rPr>
      </w:pPr>
      <w:r>
        <w:rPr>
          <w:rFonts w:hint="eastAsia"/>
          <w:spacing w:val="-2"/>
          <w:sz w:val="24"/>
        </w:rPr>
        <w:t>紧急汽车库</w:t>
      </w:r>
      <w:r>
        <w:rPr>
          <w:spacing w:val="-5"/>
          <w:sz w:val="24"/>
        </w:rPr>
        <w:t>不应少于两个战时出入</w:t>
      </w:r>
      <w:r>
        <w:rPr>
          <w:sz w:val="24"/>
        </w:rPr>
        <w:t>口(不包括竖井式出入口、防护单元之间的连通口)</w:t>
      </w:r>
      <w:r>
        <w:rPr>
          <w:rFonts w:hint="eastAsia"/>
          <w:sz w:val="24"/>
        </w:rPr>
        <w:t>，</w:t>
      </w:r>
      <w:r>
        <w:rPr>
          <w:sz w:val="24"/>
        </w:rPr>
        <w:t>其中至少有一个室外出</w:t>
      </w:r>
      <w:r>
        <w:rPr>
          <w:rFonts w:hint="eastAsia"/>
          <w:spacing w:val="-2"/>
          <w:sz w:val="24"/>
        </w:rPr>
        <w:t>入口且为汽车坡道，室外出入口不允许临战转换。</w:t>
      </w:r>
    </w:p>
    <w:p>
      <w:pPr>
        <w:pStyle w:val="16"/>
        <w:numPr>
          <w:ilvl w:val="3"/>
          <w:numId w:val="7"/>
        </w:numPr>
        <w:tabs>
          <w:tab w:val="left" w:pos="1108"/>
        </w:tabs>
        <w:spacing w:before="158" w:line="364" w:lineRule="auto"/>
        <w:ind w:right="254" w:firstLine="482"/>
        <w:jc w:val="both"/>
        <w:rPr>
          <w:spacing w:val="-2"/>
          <w:sz w:val="24"/>
        </w:rPr>
      </w:pPr>
      <w:r>
        <w:rPr>
          <w:rFonts w:hint="eastAsia"/>
          <w:spacing w:val="-2"/>
          <w:sz w:val="24"/>
        </w:rPr>
        <w:t>当仅有两个出入口时，战时出入口宜朝向不同方向，且防护密闭门之间的水平直线距离不小于15.00m。其中一个室外出入口应满足以下要求：防护密闭门外通道长度（其长度可按防护密闭门以外有防护顶盖段通道中心线的水平投影的折线长计，对于楼梯式可计入自室外地平面至防护密闭门洞口高1/2处的竖向距离）不得小于5.00m。</w:t>
      </w:r>
    </w:p>
    <w:p>
      <w:pPr>
        <w:pStyle w:val="16"/>
        <w:numPr>
          <w:ilvl w:val="2"/>
          <w:numId w:val="7"/>
        </w:numPr>
        <w:tabs>
          <w:tab w:val="left" w:pos="1108"/>
        </w:tabs>
        <w:spacing w:line="307" w:lineRule="exact"/>
        <w:jc w:val="both"/>
        <w:rPr>
          <w:sz w:val="24"/>
        </w:rPr>
      </w:pPr>
      <w:r>
        <w:rPr>
          <w:spacing w:val="-1"/>
          <w:sz w:val="24"/>
        </w:rPr>
        <w:t>兼顾人防工程战时出入口防护密闭门的设置应符合下列规定：</w:t>
      </w:r>
    </w:p>
    <w:p>
      <w:pPr>
        <w:pStyle w:val="16"/>
        <w:numPr>
          <w:ilvl w:val="0"/>
          <w:numId w:val="8"/>
        </w:numPr>
        <w:tabs>
          <w:tab w:val="left" w:pos="1108"/>
        </w:tabs>
        <w:spacing w:before="157" w:line="364" w:lineRule="auto"/>
        <w:ind w:right="254" w:firstLine="482"/>
        <w:jc w:val="both"/>
        <w:rPr>
          <w:sz w:val="24"/>
        </w:rPr>
      </w:pPr>
      <w:r>
        <w:rPr>
          <w:spacing w:val="-5"/>
          <w:sz w:val="24"/>
        </w:rPr>
        <w:t>战时出入口应设置不少于一道</w:t>
      </w:r>
      <w:r>
        <w:rPr>
          <w:spacing w:val="-11"/>
          <w:sz w:val="24"/>
        </w:rPr>
        <w:t>防护密闭门。当防护密闭</w:t>
      </w:r>
      <w:r>
        <w:rPr>
          <w:sz w:val="24"/>
        </w:rPr>
        <w:t>门沿着通道侧墙设置时，防护密闭门门扇应嵌入墙内设置，且门扇的外表面不得突出通道的内墙面。</w:t>
      </w:r>
    </w:p>
    <w:p>
      <w:pPr>
        <w:pStyle w:val="16"/>
        <w:numPr>
          <w:ilvl w:val="0"/>
          <w:numId w:val="8"/>
        </w:numPr>
        <w:tabs>
          <w:tab w:val="left" w:pos="1108"/>
        </w:tabs>
        <w:ind w:left="1107" w:hanging="366"/>
        <w:jc w:val="both"/>
        <w:rPr>
          <w:sz w:val="24"/>
        </w:rPr>
      </w:pPr>
      <w:r>
        <w:rPr>
          <w:spacing w:val="-1"/>
          <w:sz w:val="24"/>
        </w:rPr>
        <w:t>防护密闭门应向外开启。</w:t>
      </w:r>
    </w:p>
    <w:p>
      <w:pPr>
        <w:pStyle w:val="16"/>
        <w:numPr>
          <w:ilvl w:val="0"/>
          <w:numId w:val="8"/>
        </w:numPr>
        <w:tabs>
          <w:tab w:val="left" w:pos="1108"/>
        </w:tabs>
        <w:spacing w:before="158"/>
        <w:ind w:left="1107" w:hanging="366"/>
        <w:jc w:val="both"/>
        <w:rPr>
          <w:sz w:val="24"/>
        </w:rPr>
      </w:pPr>
      <w:r>
        <w:rPr>
          <w:spacing w:val="-1"/>
          <w:sz w:val="24"/>
        </w:rPr>
        <w:t>所有防护密闭门应平时安装到位。</w:t>
      </w:r>
    </w:p>
    <w:p>
      <w:pPr>
        <w:pStyle w:val="16"/>
        <w:numPr>
          <w:ilvl w:val="0"/>
          <w:numId w:val="8"/>
        </w:numPr>
        <w:tabs>
          <w:tab w:val="left" w:pos="1108"/>
        </w:tabs>
        <w:spacing w:before="158"/>
        <w:ind w:left="1107" w:hanging="366"/>
        <w:jc w:val="both"/>
        <w:rPr>
          <w:sz w:val="24"/>
        </w:rPr>
      </w:pPr>
      <w:r>
        <w:rPr>
          <w:rFonts w:hint="eastAsia"/>
          <w:spacing w:val="-1"/>
          <w:sz w:val="24"/>
        </w:rPr>
        <w:t>所有防护密闭门均应采用防侧面或顶部冲击波作用。</w:t>
      </w:r>
    </w:p>
    <w:p>
      <w:pPr>
        <w:pStyle w:val="16"/>
        <w:numPr>
          <w:ilvl w:val="2"/>
          <w:numId w:val="7"/>
        </w:numPr>
        <w:tabs>
          <w:tab w:val="left" w:pos="1107"/>
          <w:tab w:val="left" w:pos="1108"/>
        </w:tabs>
        <w:spacing w:before="158" w:line="364" w:lineRule="auto"/>
        <w:ind w:left="260" w:right="253" w:firstLine="0"/>
        <w:rPr>
          <w:sz w:val="24"/>
        </w:rPr>
      </w:pPr>
      <w:r>
        <w:rPr>
          <w:spacing w:val="-4"/>
          <w:sz w:val="24"/>
        </w:rPr>
        <w:t>防护单元</w:t>
      </w:r>
      <w:r>
        <w:rPr>
          <w:rFonts w:hint="eastAsia"/>
          <w:spacing w:val="-4"/>
          <w:sz w:val="24"/>
        </w:rPr>
        <w:t>的楼梯</w:t>
      </w:r>
      <w:r>
        <w:rPr>
          <w:spacing w:val="-4"/>
          <w:sz w:val="24"/>
        </w:rPr>
        <w:t>室外出入口敞开段位于上部建筑投影线</w:t>
      </w:r>
      <w:r>
        <w:rPr>
          <w:sz w:val="24"/>
        </w:rPr>
        <w:t>5</w:t>
      </w:r>
      <w:r>
        <w:rPr>
          <w:rFonts w:hint="eastAsia"/>
          <w:spacing w:val="-24"/>
          <w:sz w:val="24"/>
        </w:rPr>
        <w:t>m</w:t>
      </w:r>
      <w:r>
        <w:rPr>
          <w:spacing w:val="-24"/>
          <w:sz w:val="24"/>
        </w:rPr>
        <w:t>之内</w:t>
      </w:r>
      <w:r>
        <w:rPr>
          <w:sz w:val="24"/>
        </w:rPr>
        <w:t>时，应采取防倒塌措施</w:t>
      </w:r>
      <w:r>
        <w:rPr>
          <w:rFonts w:hint="eastAsia"/>
          <w:sz w:val="24"/>
        </w:rPr>
        <w:t>，防护单元的坡道室外出入口</w:t>
      </w:r>
      <w:r>
        <w:rPr>
          <w:rFonts w:hint="eastAsia"/>
          <w:spacing w:val="-2"/>
          <w:sz w:val="24"/>
        </w:rPr>
        <w:t>有防护顶盖段最不利点</w:t>
      </w:r>
      <w:r>
        <w:rPr>
          <w:spacing w:val="-4"/>
          <w:sz w:val="24"/>
        </w:rPr>
        <w:t>位于上部建筑投影线</w:t>
      </w:r>
      <w:r>
        <w:rPr>
          <w:sz w:val="24"/>
        </w:rPr>
        <w:t>5</w:t>
      </w:r>
      <w:r>
        <w:rPr>
          <w:rFonts w:hint="eastAsia"/>
          <w:spacing w:val="-24"/>
          <w:sz w:val="24"/>
        </w:rPr>
        <w:t>m</w:t>
      </w:r>
      <w:r>
        <w:rPr>
          <w:spacing w:val="-24"/>
          <w:sz w:val="24"/>
        </w:rPr>
        <w:t>之内</w:t>
      </w:r>
      <w:r>
        <w:rPr>
          <w:rFonts w:hint="eastAsia"/>
          <w:spacing w:val="-24"/>
          <w:sz w:val="24"/>
        </w:rPr>
        <w:t>且出入口防护密闭门距</w:t>
      </w:r>
      <w:r>
        <w:rPr>
          <w:rFonts w:hint="eastAsia"/>
          <w:spacing w:val="-2"/>
          <w:sz w:val="24"/>
        </w:rPr>
        <w:t>有防护顶盖段最近点的最小路径距离不大于</w:t>
      </w:r>
      <w:r>
        <w:rPr>
          <w:rFonts w:hint="eastAsia"/>
          <w:spacing w:val="-2"/>
          <w:sz w:val="24"/>
          <w:lang w:val="en-US"/>
        </w:rPr>
        <w:t>10m，应采取防倒榻措施，防倒榻棚架不允许临战转换</w:t>
      </w:r>
      <w:r>
        <w:rPr>
          <w:sz w:val="24"/>
        </w:rPr>
        <w:t>。</w:t>
      </w:r>
    </w:p>
    <w:p>
      <w:pPr>
        <w:pStyle w:val="16"/>
        <w:numPr>
          <w:ilvl w:val="2"/>
          <w:numId w:val="7"/>
        </w:numPr>
        <w:tabs>
          <w:tab w:val="left" w:pos="1107"/>
          <w:tab w:val="left" w:pos="1108"/>
        </w:tabs>
        <w:spacing w:before="158" w:line="364" w:lineRule="auto"/>
        <w:ind w:left="260" w:right="253" w:firstLine="0"/>
        <w:rPr>
          <w:spacing w:val="-4"/>
          <w:sz w:val="24"/>
        </w:rPr>
      </w:pPr>
      <w:r>
        <w:rPr>
          <w:spacing w:val="-4"/>
          <w:sz w:val="24"/>
        </w:rPr>
        <w:t>防护密闭门的门前通道，其净宽和净高应满足门扇的开启和安装要求</w:t>
      </w:r>
      <w:r>
        <w:rPr>
          <w:rFonts w:hint="eastAsia"/>
          <w:spacing w:val="-4"/>
          <w:sz w:val="24"/>
        </w:rPr>
        <w:t>，密闭通道等战时有人员出入口的口部，密闭通道内密闭门门前净宽不小于门扇宽加</w:t>
      </w:r>
      <w:r>
        <w:rPr>
          <w:rFonts w:hint="eastAsia"/>
          <w:spacing w:val="-4"/>
          <w:sz w:val="24"/>
          <w:lang w:val="en-US"/>
        </w:rPr>
        <w:t>800mm</w:t>
      </w:r>
      <w:r>
        <w:rPr>
          <w:spacing w:val="-4"/>
          <w:sz w:val="24"/>
        </w:rPr>
        <w:t>。</w:t>
      </w:r>
    </w:p>
    <w:p>
      <w:pPr>
        <w:pStyle w:val="16"/>
        <w:numPr>
          <w:ilvl w:val="2"/>
          <w:numId w:val="7"/>
        </w:numPr>
        <w:tabs>
          <w:tab w:val="left" w:pos="1107"/>
          <w:tab w:val="left" w:pos="1108"/>
        </w:tabs>
        <w:spacing w:before="158" w:line="364" w:lineRule="auto"/>
        <w:ind w:left="260" w:right="253" w:firstLine="0"/>
        <w:rPr>
          <w:spacing w:val="-4"/>
          <w:sz w:val="24"/>
        </w:rPr>
      </w:pPr>
      <w:r>
        <w:rPr>
          <w:rFonts w:hint="eastAsia"/>
          <w:spacing w:val="-4"/>
          <w:sz w:val="24"/>
        </w:rPr>
        <w:t>有人行或者车行要求处的人防门可采用活门槛形式的人防门，未有此要求处则须采用固定门槛形式人防门。</w:t>
      </w:r>
    </w:p>
    <w:p>
      <w:pPr>
        <w:pStyle w:val="6"/>
      </w:pPr>
    </w:p>
    <w:p>
      <w:pPr>
        <w:pStyle w:val="6"/>
        <w:spacing w:before="11"/>
        <w:rPr>
          <w:sz w:val="16"/>
        </w:rPr>
      </w:pPr>
    </w:p>
    <w:p>
      <w:pPr>
        <w:pStyle w:val="5"/>
        <w:numPr>
          <w:ilvl w:val="1"/>
          <w:numId w:val="2"/>
        </w:numPr>
        <w:tabs>
          <w:tab w:val="left" w:pos="4314"/>
          <w:tab w:val="left" w:pos="4315"/>
          <w:tab w:val="left" w:pos="4874"/>
        </w:tabs>
        <w:ind w:left="4315"/>
        <w:jc w:val="left"/>
      </w:pPr>
      <w:bookmarkStart w:id="7" w:name="_bookmark8"/>
      <w:bookmarkEnd w:id="7"/>
      <w:r>
        <w:t>孔</w:t>
      </w:r>
      <w:r>
        <w:tab/>
      </w:r>
      <w:r>
        <w:t>口</w:t>
      </w:r>
    </w:p>
    <w:p>
      <w:pPr>
        <w:pStyle w:val="6"/>
        <w:spacing w:before="7"/>
        <w:rPr>
          <w:rFonts w:ascii="黑体"/>
          <w:sz w:val="21"/>
        </w:rPr>
      </w:pPr>
    </w:p>
    <w:p>
      <w:pPr>
        <w:pStyle w:val="16"/>
        <w:numPr>
          <w:ilvl w:val="2"/>
          <w:numId w:val="9"/>
        </w:numPr>
        <w:tabs>
          <w:tab w:val="left" w:pos="1108"/>
        </w:tabs>
        <w:spacing w:line="364" w:lineRule="auto"/>
        <w:ind w:right="256" w:firstLine="0"/>
        <w:jc w:val="both"/>
        <w:rPr>
          <w:sz w:val="24"/>
        </w:rPr>
      </w:pPr>
      <w:r>
        <w:rPr>
          <w:spacing w:val="-5"/>
          <w:sz w:val="24"/>
        </w:rPr>
        <w:t>进风口宜设置在排风口的上风侧，进风口与排风口之间的水平距离不宜</w:t>
      </w:r>
      <w:r>
        <w:rPr>
          <w:spacing w:val="-22"/>
          <w:sz w:val="24"/>
        </w:rPr>
        <w:t>小于</w:t>
      </w:r>
      <w:r>
        <w:rPr>
          <w:spacing w:val="-3"/>
          <w:sz w:val="24"/>
        </w:rPr>
        <w:t>10m</w:t>
      </w:r>
      <w:r>
        <w:rPr>
          <w:sz w:val="24"/>
        </w:rPr>
        <w:t>。</w:t>
      </w:r>
    </w:p>
    <w:p>
      <w:pPr>
        <w:pStyle w:val="16"/>
        <w:numPr>
          <w:ilvl w:val="2"/>
          <w:numId w:val="9"/>
        </w:numPr>
        <w:tabs>
          <w:tab w:val="left" w:pos="1120"/>
        </w:tabs>
        <w:spacing w:line="364" w:lineRule="auto"/>
        <w:ind w:right="259" w:firstLine="0"/>
        <w:jc w:val="both"/>
        <w:rPr>
          <w:sz w:val="24"/>
        </w:rPr>
      </w:pPr>
      <w:r>
        <w:rPr>
          <w:spacing w:val="3"/>
          <w:sz w:val="24"/>
        </w:rPr>
        <w:t>兼顾人防工程的平战兼用或战时通风口部采用</w:t>
      </w:r>
      <w:r>
        <w:rPr>
          <w:rFonts w:hint="eastAsia"/>
          <w:spacing w:val="3"/>
          <w:sz w:val="24"/>
        </w:rPr>
        <w:t>人防</w:t>
      </w:r>
      <w:r>
        <w:rPr>
          <w:spacing w:val="3"/>
          <w:sz w:val="24"/>
        </w:rPr>
        <w:t>门加集气</w:t>
      </w:r>
      <w:r>
        <w:rPr>
          <w:sz w:val="24"/>
        </w:rPr>
        <w:t>室的</w:t>
      </w:r>
      <w:r>
        <w:rPr>
          <w:rFonts w:hint="eastAsia"/>
          <w:sz w:val="24"/>
        </w:rPr>
        <w:t>做</w:t>
      </w:r>
      <w:r>
        <w:rPr>
          <w:sz w:val="24"/>
        </w:rPr>
        <w:t>法，且防护密闭门设置在竖井内时，门扇的外表面不得突出竖井的内墙面。</w:t>
      </w:r>
    </w:p>
    <w:p>
      <w:pPr>
        <w:pStyle w:val="16"/>
        <w:numPr>
          <w:ilvl w:val="2"/>
          <w:numId w:val="9"/>
        </w:numPr>
        <w:tabs>
          <w:tab w:val="left" w:pos="1108"/>
        </w:tabs>
        <w:spacing w:line="364" w:lineRule="auto"/>
        <w:ind w:right="257" w:firstLine="0"/>
        <w:jc w:val="both"/>
        <w:rPr>
          <w:sz w:val="24"/>
        </w:rPr>
      </w:pPr>
      <w:r>
        <w:rPr>
          <w:spacing w:val="-2"/>
          <w:sz w:val="24"/>
        </w:rPr>
        <w:t>防爆波电缆井应设置在兼顾人防工程室外的适当位置</w:t>
      </w:r>
      <w:r>
        <w:rPr>
          <w:spacing w:val="-10"/>
          <w:sz w:val="24"/>
        </w:rPr>
        <w:t>。防爆</w:t>
      </w:r>
      <w:r>
        <w:rPr>
          <w:sz w:val="24"/>
        </w:rPr>
        <w:t>波电缆井可与平时使用的电缆井合并设置。</w:t>
      </w:r>
    </w:p>
    <w:p>
      <w:pPr>
        <w:pStyle w:val="16"/>
        <w:numPr>
          <w:ilvl w:val="2"/>
          <w:numId w:val="9"/>
        </w:numPr>
        <w:tabs>
          <w:tab w:val="left" w:pos="1108"/>
        </w:tabs>
        <w:spacing w:line="364" w:lineRule="auto"/>
        <w:ind w:right="257" w:firstLine="0"/>
        <w:jc w:val="both"/>
        <w:rPr>
          <w:sz w:val="24"/>
        </w:rPr>
      </w:pPr>
      <w:r>
        <w:rPr>
          <w:rFonts w:hint="eastAsia"/>
          <w:sz w:val="24"/>
        </w:rPr>
        <w:t>钢筋混凝土人防墙及顶板上禁止留置任何未有防护密闭措施的穿透性孔洞。</w:t>
      </w:r>
    </w:p>
    <w:p>
      <w:pPr>
        <w:pStyle w:val="6"/>
        <w:spacing w:before="3"/>
        <w:rPr>
          <w:sz w:val="28"/>
        </w:rPr>
      </w:pPr>
    </w:p>
    <w:p>
      <w:pPr>
        <w:pStyle w:val="5"/>
        <w:numPr>
          <w:ilvl w:val="1"/>
          <w:numId w:val="2"/>
        </w:numPr>
        <w:tabs>
          <w:tab w:val="left" w:pos="4175"/>
          <w:tab w:val="left" w:pos="4176"/>
        </w:tabs>
        <w:jc w:val="left"/>
      </w:pPr>
      <w:bookmarkStart w:id="8" w:name="_bookmark9"/>
      <w:bookmarkEnd w:id="8"/>
      <w:r>
        <w:rPr>
          <w:spacing w:val="-1"/>
        </w:rPr>
        <w:t>辅助房间</w:t>
      </w:r>
    </w:p>
    <w:p>
      <w:pPr>
        <w:pStyle w:val="6"/>
        <w:spacing w:before="5"/>
        <w:rPr>
          <w:rFonts w:ascii="黑体"/>
          <w:sz w:val="21"/>
        </w:rPr>
      </w:pPr>
    </w:p>
    <w:p>
      <w:pPr>
        <w:pStyle w:val="16"/>
        <w:numPr>
          <w:ilvl w:val="2"/>
          <w:numId w:val="10"/>
        </w:numPr>
        <w:tabs>
          <w:tab w:val="left" w:pos="1108"/>
        </w:tabs>
        <w:spacing w:line="364" w:lineRule="auto"/>
        <w:ind w:right="221" w:firstLine="0"/>
        <w:jc w:val="both"/>
        <w:rPr>
          <w:sz w:val="24"/>
        </w:rPr>
      </w:pPr>
      <w:r>
        <w:rPr>
          <w:rFonts w:hint="eastAsia"/>
          <w:spacing w:val="-2"/>
          <w:sz w:val="24"/>
          <w:lang w:val="en-US" w:eastAsia="zh-CN"/>
        </w:rPr>
        <w:t>有防化要求的</w:t>
      </w:r>
      <w:r>
        <w:rPr>
          <w:spacing w:val="-2"/>
          <w:sz w:val="24"/>
        </w:rPr>
        <w:t>防护单元内应</w:t>
      </w:r>
      <w:r>
        <w:rPr>
          <w:rFonts w:hint="eastAsia"/>
          <w:spacing w:val="-2"/>
          <w:sz w:val="24"/>
        </w:rPr>
        <w:t>砌筑</w:t>
      </w:r>
      <w:r>
        <w:rPr>
          <w:spacing w:val="-2"/>
          <w:sz w:val="24"/>
        </w:rPr>
        <w:t>战时通信值班室</w:t>
      </w:r>
      <w:r>
        <w:rPr>
          <w:rFonts w:hint="eastAsia"/>
          <w:spacing w:val="-2"/>
          <w:sz w:val="24"/>
        </w:rPr>
        <w:t>及战时配电间，战时通信值班室及战时配电间可合并设置，面积不小于</w:t>
      </w:r>
      <w:r>
        <w:rPr>
          <w:rFonts w:hint="eastAsia"/>
          <w:spacing w:val="-2"/>
          <w:sz w:val="24"/>
          <w:lang w:val="en-US"/>
        </w:rPr>
        <w:t>10m</w:t>
      </w:r>
      <w:r>
        <w:rPr>
          <w:rFonts w:hint="eastAsia"/>
          <w:spacing w:val="-2"/>
          <w:sz w:val="24"/>
          <w:vertAlign w:val="superscript"/>
          <w:lang w:val="en-US"/>
        </w:rPr>
        <w:t>2</w:t>
      </w:r>
      <w:r>
        <w:rPr>
          <w:rFonts w:hint="eastAsia"/>
          <w:spacing w:val="-2"/>
          <w:sz w:val="24"/>
          <w:lang w:val="en-US"/>
        </w:rPr>
        <w:t>。</w:t>
      </w:r>
    </w:p>
    <w:p>
      <w:pPr>
        <w:pStyle w:val="16"/>
        <w:numPr>
          <w:ilvl w:val="2"/>
          <w:numId w:val="10"/>
        </w:numPr>
        <w:tabs>
          <w:tab w:val="left" w:pos="1108"/>
        </w:tabs>
        <w:spacing w:line="364" w:lineRule="auto"/>
        <w:ind w:right="221" w:firstLine="0"/>
        <w:jc w:val="both"/>
        <w:rPr>
          <w:sz w:val="24"/>
        </w:rPr>
      </w:pPr>
      <w:r>
        <w:rPr>
          <w:rFonts w:hint="eastAsia"/>
          <w:spacing w:val="-2"/>
          <w:sz w:val="24"/>
        </w:rPr>
        <w:t>每个防护单元内应砌筑</w:t>
      </w:r>
      <w:r>
        <w:rPr>
          <w:spacing w:val="-2"/>
          <w:sz w:val="24"/>
        </w:rPr>
        <w:t>储藏平战功能转换构件、抢修工具的储藏空间</w:t>
      </w:r>
      <w:r>
        <w:rPr>
          <w:rFonts w:hint="eastAsia"/>
          <w:spacing w:val="-2"/>
          <w:sz w:val="24"/>
        </w:rPr>
        <w:t>，面积不小于</w:t>
      </w:r>
      <w:r>
        <w:rPr>
          <w:rFonts w:hint="eastAsia"/>
          <w:spacing w:val="-2"/>
          <w:sz w:val="24"/>
          <w:lang w:val="en-US" w:eastAsia="zh-CN"/>
        </w:rPr>
        <w:t>12</w:t>
      </w:r>
      <w:r>
        <w:rPr>
          <w:rFonts w:hint="eastAsia"/>
          <w:spacing w:val="-2"/>
          <w:sz w:val="24"/>
          <w:lang w:val="en-US"/>
        </w:rPr>
        <w:t>m</w:t>
      </w:r>
      <w:r>
        <w:rPr>
          <w:rFonts w:hint="eastAsia"/>
          <w:spacing w:val="-2"/>
          <w:sz w:val="24"/>
          <w:vertAlign w:val="superscript"/>
          <w:lang w:val="en-US"/>
        </w:rPr>
        <w:t>2</w:t>
      </w:r>
      <w:r>
        <w:rPr>
          <w:rFonts w:hint="eastAsia"/>
          <w:spacing w:val="-2"/>
          <w:sz w:val="24"/>
          <w:lang w:val="en-US"/>
        </w:rPr>
        <w:t>，并设置宽不小于3.0m高不小于2.</w:t>
      </w:r>
      <w:r>
        <w:rPr>
          <w:rFonts w:hint="eastAsia"/>
          <w:spacing w:val="-2"/>
          <w:sz w:val="24"/>
          <w:lang w:val="en-US" w:eastAsia="zh-CN"/>
        </w:rPr>
        <w:t>5</w:t>
      </w:r>
      <w:r>
        <w:rPr>
          <w:rFonts w:hint="eastAsia"/>
          <w:spacing w:val="-2"/>
          <w:sz w:val="24"/>
          <w:lang w:val="en-US"/>
        </w:rPr>
        <w:t>m的卷帘门及一个甲级防火门</w:t>
      </w:r>
      <w:r>
        <w:rPr>
          <w:spacing w:val="-2"/>
          <w:sz w:val="24"/>
        </w:rPr>
        <w:t>。</w:t>
      </w:r>
    </w:p>
    <w:p>
      <w:pPr>
        <w:pStyle w:val="16"/>
        <w:numPr>
          <w:ilvl w:val="2"/>
          <w:numId w:val="10"/>
        </w:numPr>
        <w:tabs>
          <w:tab w:val="left" w:pos="1107"/>
          <w:tab w:val="left" w:pos="1108"/>
        </w:tabs>
        <w:spacing w:line="364" w:lineRule="auto"/>
        <w:ind w:right="137" w:firstLine="0"/>
        <w:rPr>
          <w:sz w:val="24"/>
        </w:rPr>
      </w:pPr>
      <w:r>
        <w:rPr>
          <w:spacing w:val="-4"/>
          <w:sz w:val="24"/>
        </w:rPr>
        <w:t>兼顾人防工程平时设有厕所的，可作为战时使用。平时没有厕所或数量</w:t>
      </w:r>
      <w:r>
        <w:rPr>
          <w:spacing w:val="-7"/>
          <w:sz w:val="24"/>
        </w:rPr>
        <w:t>无法满足战时使用要求的</w:t>
      </w:r>
      <w:r>
        <w:rPr>
          <w:rFonts w:hint="eastAsia"/>
          <w:spacing w:val="-7"/>
          <w:sz w:val="24"/>
          <w:lang w:val="en-US" w:eastAsia="zh-CN"/>
        </w:rPr>
        <w:t>紧急</w:t>
      </w:r>
      <w:r>
        <w:rPr>
          <w:spacing w:val="-7"/>
          <w:sz w:val="24"/>
        </w:rPr>
        <w:t>人员掩蔽工程，可临战增设干厕并符合下列规定：</w:t>
      </w:r>
    </w:p>
    <w:p>
      <w:pPr>
        <w:pStyle w:val="16"/>
        <w:numPr>
          <w:ilvl w:val="0"/>
          <w:numId w:val="11"/>
        </w:numPr>
        <w:tabs>
          <w:tab w:val="left" w:pos="1108"/>
        </w:tabs>
        <w:spacing w:before="157" w:line="364" w:lineRule="auto"/>
        <w:ind w:right="254" w:firstLine="482"/>
        <w:jc w:val="both"/>
        <w:rPr>
          <w:spacing w:val="-5"/>
          <w:sz w:val="24"/>
        </w:rPr>
      </w:pPr>
      <w:r>
        <w:rPr>
          <w:rFonts w:hint="eastAsia"/>
          <w:spacing w:val="-5"/>
          <w:sz w:val="24"/>
        </w:rPr>
        <w:t>干厕应设置前室并应靠近排风口布置</w:t>
      </w:r>
      <w:r>
        <w:rPr>
          <w:rFonts w:hint="eastAsia"/>
          <w:spacing w:val="-5"/>
          <w:sz w:val="24"/>
          <w:lang w:val="en-US"/>
        </w:rPr>
        <w:t>。</w:t>
      </w:r>
    </w:p>
    <w:p>
      <w:pPr>
        <w:pStyle w:val="16"/>
        <w:numPr>
          <w:ilvl w:val="0"/>
          <w:numId w:val="11"/>
        </w:numPr>
        <w:tabs>
          <w:tab w:val="left" w:pos="1108"/>
        </w:tabs>
        <w:spacing w:before="157" w:line="364" w:lineRule="auto"/>
        <w:ind w:right="254" w:firstLine="482"/>
        <w:jc w:val="both"/>
        <w:rPr>
          <w:spacing w:val="-5"/>
          <w:sz w:val="24"/>
        </w:rPr>
      </w:pPr>
      <w:r>
        <w:rPr>
          <w:rFonts w:hint="eastAsia"/>
          <w:spacing w:val="-5"/>
          <w:sz w:val="24"/>
        </w:rPr>
        <w:t>干厕隔墙可采用木质隔板，干厕内部与外部须有一定的气密性分隔。</w:t>
      </w:r>
    </w:p>
    <w:p>
      <w:pPr>
        <w:pStyle w:val="16"/>
        <w:numPr>
          <w:ilvl w:val="0"/>
          <w:numId w:val="11"/>
        </w:numPr>
        <w:tabs>
          <w:tab w:val="left" w:pos="1108"/>
        </w:tabs>
        <w:spacing w:before="157" w:line="364" w:lineRule="auto"/>
        <w:ind w:right="254" w:firstLine="482"/>
        <w:jc w:val="both"/>
        <w:rPr>
          <w:spacing w:val="-5"/>
          <w:sz w:val="24"/>
        </w:rPr>
      </w:pPr>
      <w:r>
        <w:rPr>
          <w:spacing w:val="-5"/>
          <w:sz w:val="24"/>
        </w:rPr>
        <w:t>男女比例：1:1</w:t>
      </w:r>
      <w:r>
        <w:rPr>
          <w:rFonts w:hint="eastAsia"/>
          <w:spacing w:val="-5"/>
          <w:sz w:val="24"/>
        </w:rPr>
        <w:t>。</w:t>
      </w:r>
    </w:p>
    <w:p>
      <w:pPr>
        <w:pStyle w:val="16"/>
        <w:numPr>
          <w:ilvl w:val="0"/>
          <w:numId w:val="11"/>
        </w:numPr>
        <w:tabs>
          <w:tab w:val="left" w:pos="1108"/>
        </w:tabs>
        <w:spacing w:before="157" w:line="364" w:lineRule="auto"/>
        <w:ind w:right="254" w:firstLine="482"/>
        <w:jc w:val="both"/>
      </w:pPr>
      <w:r>
        <w:rPr>
          <w:spacing w:val="-5"/>
          <w:sz w:val="24"/>
        </w:rPr>
        <w:t>大便器(便桶)设置数量：男</w:t>
      </w:r>
      <w:r>
        <w:rPr>
          <w:rFonts w:hint="eastAsia"/>
          <w:spacing w:val="-5"/>
          <w:sz w:val="24"/>
        </w:rPr>
        <w:t>式</w:t>
      </w:r>
      <w:r>
        <w:rPr>
          <w:spacing w:val="-5"/>
          <w:sz w:val="24"/>
        </w:rPr>
        <w:t>每40～50人设一个；女</w:t>
      </w:r>
      <w:r>
        <w:rPr>
          <w:rFonts w:hint="eastAsia"/>
          <w:spacing w:val="-5"/>
          <w:sz w:val="24"/>
        </w:rPr>
        <w:t>式</w:t>
      </w:r>
      <w:r>
        <w:rPr>
          <w:spacing w:val="-5"/>
          <w:sz w:val="24"/>
        </w:rPr>
        <w:t>每30～40人设一个</w:t>
      </w:r>
      <w:bookmarkStart w:id="9" w:name="_bookmark10"/>
      <w:bookmarkEnd w:id="9"/>
      <w:r>
        <w:rPr>
          <w:rFonts w:hint="eastAsia"/>
          <w:spacing w:val="-5"/>
          <w:sz w:val="24"/>
        </w:rPr>
        <w:t>。</w:t>
      </w:r>
    </w:p>
    <w:p>
      <w:pPr>
        <w:pStyle w:val="16"/>
        <w:numPr>
          <w:ilvl w:val="2"/>
          <w:numId w:val="10"/>
        </w:numPr>
        <w:tabs>
          <w:tab w:val="left" w:pos="1107"/>
          <w:tab w:val="left" w:pos="1108"/>
        </w:tabs>
        <w:spacing w:line="364" w:lineRule="auto"/>
        <w:ind w:right="137" w:firstLine="0"/>
        <w:rPr>
          <w:spacing w:val="-4"/>
          <w:sz w:val="24"/>
        </w:rPr>
        <w:sectPr>
          <w:pgSz w:w="11850" w:h="16790"/>
          <w:pgMar w:top="1400" w:right="1540" w:bottom="800" w:left="1540" w:header="0" w:footer="619" w:gutter="0"/>
          <w:cols w:space="720" w:num="1"/>
        </w:sectPr>
      </w:pPr>
      <w:r>
        <w:rPr>
          <w:spacing w:val="-4"/>
          <w:sz w:val="24"/>
        </w:rPr>
        <w:t>通风机</w:t>
      </w:r>
      <w:r>
        <w:rPr>
          <w:rFonts w:hint="eastAsia"/>
          <w:spacing w:val="-4"/>
          <w:sz w:val="24"/>
        </w:rPr>
        <w:t>房</w:t>
      </w:r>
      <w:r>
        <w:rPr>
          <w:spacing w:val="-4"/>
          <w:sz w:val="24"/>
        </w:rPr>
        <w:t>、水泵间及其他产生噪声和振动的房间，应根据其噪声强度和周围房间的使用要求，采取相应的隔声、吸声、减震等措施。</w:t>
      </w:r>
    </w:p>
    <w:p>
      <w:pPr>
        <w:pStyle w:val="6"/>
        <w:spacing w:before="8"/>
        <w:rPr>
          <w:sz w:val="23"/>
        </w:rPr>
      </w:pPr>
    </w:p>
    <w:p>
      <w:pPr>
        <w:pStyle w:val="3"/>
        <w:numPr>
          <w:ilvl w:val="0"/>
          <w:numId w:val="2"/>
        </w:numPr>
        <w:tabs>
          <w:tab w:val="left" w:pos="3785"/>
        </w:tabs>
        <w:ind w:left="3975" w:hanging="455"/>
        <w:jc w:val="left"/>
        <w:rPr>
          <w:rFonts w:ascii="黑体"/>
          <w:sz w:val="28"/>
        </w:rPr>
      </w:pPr>
      <w:bookmarkStart w:id="10" w:name="_bookmark11"/>
      <w:bookmarkEnd w:id="10"/>
      <w:bookmarkStart w:id="11" w:name="_bookmark12"/>
      <w:bookmarkEnd w:id="11"/>
      <w:r>
        <w:t>结</w:t>
      </w:r>
      <w:r>
        <w:rPr>
          <w:rFonts w:hint="eastAsia"/>
          <w:lang w:val="en-US"/>
        </w:rPr>
        <w:t xml:space="preserve"> </w:t>
      </w:r>
      <w:r>
        <w:t xml:space="preserve"> 构 </w:t>
      </w:r>
      <w:bookmarkStart w:id="12" w:name="_bookmark13"/>
      <w:bookmarkEnd w:id="12"/>
    </w:p>
    <w:p/>
    <w:p>
      <w:pPr>
        <w:pStyle w:val="16"/>
        <w:tabs>
          <w:tab w:val="left" w:pos="1107"/>
          <w:tab w:val="left" w:pos="1108"/>
        </w:tabs>
        <w:spacing w:before="194" w:line="360" w:lineRule="auto"/>
        <w:ind w:right="257"/>
        <w:rPr>
          <w:sz w:val="24"/>
        </w:rPr>
      </w:pPr>
      <w:r>
        <w:rPr>
          <w:rFonts w:hint="eastAsia"/>
          <w:b/>
          <w:bCs/>
          <w:position w:val="2"/>
          <w:sz w:val="24"/>
          <w:lang w:val="en-US"/>
        </w:rPr>
        <w:t>5.0.1</w:t>
      </w:r>
      <w:r>
        <w:rPr>
          <w:rFonts w:hint="eastAsia"/>
          <w:position w:val="2"/>
          <w:sz w:val="24"/>
          <w:lang w:val="en-US"/>
        </w:rPr>
        <w:t xml:space="preserve">  </w:t>
      </w:r>
      <w:r>
        <w:rPr>
          <w:position w:val="2"/>
          <w:sz w:val="24"/>
        </w:rPr>
        <w:t>兼顾人防工程</w:t>
      </w:r>
      <w:r>
        <w:rPr>
          <w:rFonts w:hint="eastAsia"/>
          <w:position w:val="2"/>
          <w:sz w:val="24"/>
        </w:rPr>
        <w:t>的结构设计除满足本</w:t>
      </w:r>
      <w:r>
        <w:rPr>
          <w:rFonts w:hint="eastAsia"/>
          <w:position w:val="2"/>
          <w:sz w:val="24"/>
          <w:lang w:eastAsia="zh-CN"/>
        </w:rPr>
        <w:t>规范</w:t>
      </w:r>
      <w:r>
        <w:rPr>
          <w:rFonts w:hint="eastAsia"/>
          <w:position w:val="2"/>
          <w:sz w:val="24"/>
        </w:rPr>
        <w:t>外，还应用满足《人民防空地下室设计规范》</w:t>
      </w:r>
      <w:r>
        <w:rPr>
          <w:rFonts w:hint="eastAsia"/>
          <w:position w:val="2"/>
          <w:sz w:val="24"/>
          <w:lang w:val="en-US" w:eastAsia="zh-CN"/>
        </w:rPr>
        <w:t>GB50038</w:t>
      </w:r>
      <w:r>
        <w:rPr>
          <w:rFonts w:hint="eastAsia"/>
          <w:position w:val="2"/>
          <w:sz w:val="24"/>
        </w:rPr>
        <w:t>与《人民防空工程设计规范》</w:t>
      </w:r>
      <w:r>
        <w:rPr>
          <w:rFonts w:hint="eastAsia"/>
          <w:position w:val="2"/>
          <w:sz w:val="24"/>
          <w:lang w:val="en-US" w:eastAsia="zh-CN"/>
        </w:rPr>
        <w:t>GB50025</w:t>
      </w:r>
      <w:r>
        <w:rPr>
          <w:rFonts w:hint="eastAsia"/>
          <w:position w:val="2"/>
          <w:sz w:val="24"/>
        </w:rPr>
        <w:t>的相关要求。</w:t>
      </w:r>
    </w:p>
    <w:p>
      <w:pPr>
        <w:pStyle w:val="16"/>
        <w:tabs>
          <w:tab w:val="left" w:pos="1107"/>
          <w:tab w:val="left" w:pos="1108"/>
        </w:tabs>
        <w:spacing w:before="194" w:line="360" w:lineRule="auto"/>
        <w:ind w:right="257"/>
        <w:rPr>
          <w:sz w:val="24"/>
        </w:rPr>
      </w:pPr>
      <w:r>
        <w:rPr>
          <w:rFonts w:hint="eastAsia"/>
          <w:b/>
          <w:bCs/>
          <w:position w:val="2"/>
          <w:sz w:val="24"/>
          <w:lang w:val="en-US"/>
        </w:rPr>
        <w:t>5.0.2</w:t>
      </w:r>
      <w:r>
        <w:rPr>
          <w:rFonts w:hint="eastAsia"/>
          <w:position w:val="2"/>
          <w:sz w:val="24"/>
          <w:lang w:val="en-US"/>
        </w:rPr>
        <w:t xml:space="preserve">  </w:t>
      </w:r>
      <w:r>
        <w:rPr>
          <w:spacing w:val="-4"/>
          <w:sz w:val="24"/>
        </w:rPr>
        <w:t>钢筋混凝土结构构件不得采用冷轧带肋钢筋、冷拉钢筋等经冷加工处理</w:t>
      </w:r>
      <w:r>
        <w:rPr>
          <w:sz w:val="24"/>
        </w:rPr>
        <w:t>的钢筋。</w:t>
      </w:r>
    </w:p>
    <w:p>
      <w:pPr>
        <w:pStyle w:val="16"/>
        <w:tabs>
          <w:tab w:val="left" w:pos="1107"/>
          <w:tab w:val="left" w:pos="1108"/>
        </w:tabs>
        <w:spacing w:before="194" w:line="360" w:lineRule="auto"/>
        <w:ind w:right="257"/>
        <w:rPr>
          <w:position w:val="2"/>
          <w:sz w:val="24"/>
        </w:rPr>
      </w:pPr>
      <w:r>
        <w:rPr>
          <w:rFonts w:hint="eastAsia"/>
          <w:b/>
          <w:bCs/>
          <w:position w:val="2"/>
          <w:sz w:val="24"/>
          <w:lang w:val="en-US"/>
        </w:rPr>
        <w:t>5.0.3</w:t>
      </w:r>
      <w:r>
        <w:rPr>
          <w:rFonts w:hint="eastAsia"/>
          <w:position w:val="2"/>
          <w:sz w:val="24"/>
          <w:lang w:val="en-US"/>
        </w:rPr>
        <w:t xml:space="preserve">  </w:t>
      </w:r>
      <w:r>
        <w:rPr>
          <w:position w:val="2"/>
          <w:sz w:val="24"/>
        </w:rPr>
        <w:t>甲类兼顾人防工程结构应能承受常规武器爆炸动荷载和核武器爆炸动荷载的分别作用，乙类兼顾人防工程结构应能承受常规武器爆炸动荷载的作用。对常规武器爆炸动荷载和核武器爆炸动荷载，设计时均按一次作用，其动力分析采用等效静荷载法，结构变形、裂缝开展可不进行验算。</w:t>
      </w:r>
    </w:p>
    <w:p>
      <w:pPr>
        <w:pStyle w:val="16"/>
        <w:tabs>
          <w:tab w:val="left" w:pos="1107"/>
          <w:tab w:val="left" w:pos="1108"/>
        </w:tabs>
        <w:spacing w:before="194" w:line="360" w:lineRule="auto"/>
        <w:ind w:right="257"/>
        <w:rPr>
          <w:position w:val="2"/>
          <w:sz w:val="24"/>
        </w:rPr>
      </w:pPr>
      <w:r>
        <w:rPr>
          <w:rFonts w:hint="eastAsia"/>
          <w:b/>
          <w:bCs/>
          <w:position w:val="2"/>
          <w:sz w:val="24"/>
          <w:lang w:val="en-US"/>
        </w:rPr>
        <w:t>5.0.4</w:t>
      </w:r>
      <w:r>
        <w:rPr>
          <w:rFonts w:hint="eastAsia"/>
          <w:position w:val="2"/>
          <w:sz w:val="24"/>
          <w:lang w:val="en-US"/>
        </w:rPr>
        <w:t xml:space="preserve">  </w:t>
      </w:r>
      <w:r>
        <w:rPr>
          <w:position w:val="2"/>
          <w:sz w:val="24"/>
        </w:rPr>
        <w:t>兼顾人防工程结构的设计使用年限，应与该工程平时使用状况下的设计使用年限一致，且应不小于50年。</w:t>
      </w:r>
    </w:p>
    <w:p>
      <w:pPr>
        <w:pStyle w:val="16"/>
        <w:tabs>
          <w:tab w:val="left" w:pos="1107"/>
          <w:tab w:val="left" w:pos="1108"/>
        </w:tabs>
        <w:spacing w:before="194" w:line="360" w:lineRule="auto"/>
        <w:ind w:right="257"/>
        <w:rPr>
          <w:position w:val="2"/>
          <w:sz w:val="24"/>
        </w:rPr>
      </w:pPr>
      <w:bookmarkStart w:id="13" w:name="_bookmark15"/>
      <w:bookmarkEnd w:id="13"/>
      <w:r>
        <w:rPr>
          <w:rFonts w:hint="eastAsia"/>
          <w:b/>
          <w:bCs/>
          <w:position w:val="2"/>
          <w:sz w:val="24"/>
          <w:lang w:val="en-US"/>
        </w:rPr>
        <w:t>5.0.5</w:t>
      </w:r>
      <w:r>
        <w:rPr>
          <w:rFonts w:hint="eastAsia"/>
          <w:position w:val="2"/>
          <w:sz w:val="24"/>
          <w:lang w:val="en-US"/>
        </w:rPr>
        <w:t xml:space="preserve">  </w:t>
      </w:r>
      <w:r>
        <w:rPr>
          <w:position w:val="2"/>
          <w:sz w:val="24"/>
        </w:rPr>
        <w:t>扩散室与兼顾人防工程内部房间相邻的临空墙可不计入</w:t>
      </w:r>
      <w:r>
        <w:rPr>
          <w:rFonts w:hint="eastAsia"/>
          <w:position w:val="2"/>
          <w:sz w:val="24"/>
        </w:rPr>
        <w:t>核武器与常</w:t>
      </w:r>
      <w:r>
        <w:rPr>
          <w:position w:val="2"/>
          <w:sz w:val="24"/>
        </w:rPr>
        <w:t>规武器爆炸产生的等效静荷载</w:t>
      </w:r>
      <w:r>
        <w:rPr>
          <w:rFonts w:hint="eastAsia"/>
          <w:position w:val="2"/>
          <w:sz w:val="24"/>
        </w:rPr>
        <w:t>，但应满足临空墙的要求。</w:t>
      </w:r>
    </w:p>
    <w:p>
      <w:pPr>
        <w:pStyle w:val="16"/>
        <w:tabs>
          <w:tab w:val="left" w:pos="1107"/>
          <w:tab w:val="left" w:pos="1108"/>
        </w:tabs>
        <w:spacing w:before="194" w:line="360" w:lineRule="auto"/>
        <w:ind w:right="257"/>
        <w:rPr>
          <w:position w:val="2"/>
          <w:sz w:val="24"/>
        </w:rPr>
      </w:pPr>
      <w:bookmarkStart w:id="14" w:name="_bookmark16"/>
      <w:bookmarkEnd w:id="14"/>
      <w:r>
        <w:rPr>
          <w:rFonts w:hint="eastAsia"/>
          <w:b/>
          <w:bCs/>
          <w:position w:val="2"/>
          <w:sz w:val="24"/>
          <w:lang w:val="en-US"/>
        </w:rPr>
        <w:t>5.0.6</w:t>
      </w:r>
      <w:r>
        <w:rPr>
          <w:rFonts w:hint="eastAsia"/>
          <w:position w:val="2"/>
          <w:sz w:val="24"/>
          <w:lang w:val="en-US"/>
        </w:rPr>
        <w:t xml:space="preserve">  </w:t>
      </w:r>
      <w:r>
        <w:rPr>
          <w:position w:val="2"/>
          <w:sz w:val="24"/>
        </w:rPr>
        <w:t>混凝土</w:t>
      </w:r>
      <w:r>
        <w:rPr>
          <w:rFonts w:hint="eastAsia"/>
          <w:position w:val="2"/>
          <w:sz w:val="24"/>
        </w:rPr>
        <w:t>底板、</w:t>
      </w:r>
      <w:r>
        <w:rPr>
          <w:position w:val="2"/>
          <w:sz w:val="24"/>
        </w:rPr>
        <w:t>顶板、墙体应设置梅花形</w:t>
      </w:r>
      <w:r>
        <w:rPr>
          <w:rFonts w:hint="eastAsia"/>
          <w:position w:val="2"/>
          <w:sz w:val="24"/>
        </w:rPr>
        <w:t>布置</w:t>
      </w:r>
      <w:r>
        <w:rPr>
          <w:position w:val="2"/>
          <w:sz w:val="24"/>
        </w:rPr>
        <w:t>的拉结钢筋，</w:t>
      </w:r>
      <w:r>
        <w:rPr>
          <w:rFonts w:hint="eastAsia"/>
          <w:position w:val="2"/>
          <w:sz w:val="24"/>
          <w:lang w:val="en-US" w:eastAsia="zh-CN"/>
        </w:rPr>
        <w:t>拉结钢筋直径不应小于6mm,</w:t>
      </w:r>
      <w:r>
        <w:rPr>
          <w:rFonts w:hint="eastAsia"/>
          <w:position w:val="2"/>
          <w:sz w:val="24"/>
        </w:rPr>
        <w:t>间距不大于</w:t>
      </w:r>
      <w:r>
        <w:rPr>
          <w:rFonts w:hint="eastAsia"/>
          <w:position w:val="2"/>
          <w:sz w:val="24"/>
          <w:lang w:val="en-US"/>
        </w:rPr>
        <w:t>500X500mm，</w:t>
      </w:r>
      <w:r>
        <w:rPr>
          <w:position w:val="2"/>
          <w:sz w:val="24"/>
        </w:rPr>
        <w:t>拉结钢筋长度应能拉住最外层受力钢筋</w:t>
      </w:r>
      <w:r>
        <w:rPr>
          <w:rFonts w:hint="eastAsia"/>
          <w:position w:val="2"/>
          <w:sz w:val="24"/>
          <w:lang w:val="en-US"/>
        </w:rPr>
        <w:t>,详图（5.0.6）</w:t>
      </w:r>
      <w:r>
        <w:rPr>
          <w:position w:val="2"/>
          <w:sz w:val="24"/>
        </w:rPr>
        <w:t>。</w:t>
      </w:r>
    </w:p>
    <w:p>
      <w:pPr>
        <w:pStyle w:val="6"/>
        <w:spacing w:before="9" w:line="360" w:lineRule="auto"/>
        <w:rPr>
          <w:sz w:val="33"/>
        </w:rPr>
      </w:pPr>
      <w:r>
        <w:rPr>
          <w:rFonts w:hint="eastAsia"/>
          <w:sz w:val="29"/>
          <w:lang w:val="en-US"/>
        </w:rPr>
        <w:t xml:space="preserve">                </w:t>
      </w:r>
      <w:r>
        <w:rPr>
          <w:sz w:val="20"/>
          <w:lang w:val="en-US" w:bidi="ar-SA"/>
        </w:rPr>
        <w:drawing>
          <wp:inline distT="0" distB="0" distL="0" distR="0">
            <wp:extent cx="3018155" cy="3018155"/>
            <wp:effectExtent l="0" t="0" r="10795" b="10795"/>
            <wp:docPr id="1" name="image16.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6.png" descr="?"/>
                    <pic:cNvPicPr>
                      <a:picLocks noChangeAspect="1"/>
                    </pic:cNvPicPr>
                  </pic:nvPicPr>
                  <pic:blipFill>
                    <a:blip r:embed="rId7" cstate="print"/>
                    <a:stretch>
                      <a:fillRect/>
                    </a:stretch>
                  </pic:blipFill>
                  <pic:spPr>
                    <a:xfrm>
                      <a:off x="0" y="0"/>
                      <a:ext cx="3018155" cy="3018155"/>
                    </a:xfrm>
                    <a:prstGeom prst="rect">
                      <a:avLst/>
                    </a:prstGeom>
                  </pic:spPr>
                </pic:pic>
              </a:graphicData>
            </a:graphic>
          </wp:inline>
        </w:drawing>
      </w:r>
    </w:p>
    <w:p>
      <w:pPr>
        <w:spacing w:line="360" w:lineRule="auto"/>
        <w:jc w:val="center"/>
        <w:rPr>
          <w:sz w:val="25"/>
        </w:rPr>
      </w:pPr>
      <w:r>
        <w:rPr>
          <w:sz w:val="24"/>
          <w:szCs w:val="24"/>
        </w:rPr>
        <w:t>图（5.</w:t>
      </w:r>
      <w:r>
        <w:rPr>
          <w:rFonts w:hint="eastAsia"/>
          <w:sz w:val="24"/>
          <w:szCs w:val="24"/>
          <w:lang w:val="en-US"/>
        </w:rPr>
        <w:t>0</w:t>
      </w:r>
      <w:r>
        <w:rPr>
          <w:sz w:val="24"/>
          <w:szCs w:val="24"/>
        </w:rPr>
        <w:t>.</w:t>
      </w:r>
      <w:r>
        <w:rPr>
          <w:rFonts w:hint="eastAsia"/>
          <w:sz w:val="24"/>
          <w:szCs w:val="24"/>
          <w:lang w:val="en-US"/>
        </w:rPr>
        <w:t>6</w:t>
      </w:r>
      <w:r>
        <w:rPr>
          <w:sz w:val="24"/>
          <w:szCs w:val="24"/>
        </w:rPr>
        <w:t>）拉结筋配置形式</w:t>
      </w:r>
    </w:p>
    <w:p>
      <w:pPr>
        <w:pStyle w:val="16"/>
        <w:tabs>
          <w:tab w:val="left" w:pos="1107"/>
          <w:tab w:val="left" w:pos="1108"/>
        </w:tabs>
        <w:spacing w:before="194" w:line="360" w:lineRule="auto"/>
        <w:ind w:right="257"/>
        <w:rPr>
          <w:position w:val="2"/>
          <w:sz w:val="24"/>
        </w:rPr>
      </w:pPr>
      <w:r>
        <w:rPr>
          <w:rFonts w:hint="eastAsia"/>
          <w:b/>
          <w:bCs/>
          <w:position w:val="2"/>
          <w:sz w:val="24"/>
          <w:lang w:val="en-US"/>
        </w:rPr>
        <w:t>5.0.7</w:t>
      </w:r>
      <w:r>
        <w:rPr>
          <w:rFonts w:hint="eastAsia"/>
          <w:position w:val="2"/>
          <w:sz w:val="24"/>
          <w:lang w:val="en-US"/>
        </w:rPr>
        <w:t xml:space="preserve">  </w:t>
      </w:r>
      <w:r>
        <w:rPr>
          <w:position w:val="2"/>
          <w:sz w:val="24"/>
        </w:rPr>
        <w:t>兼顾人防工程</w:t>
      </w:r>
      <w:r>
        <w:rPr>
          <w:rFonts w:hint="eastAsia"/>
          <w:position w:val="2"/>
          <w:sz w:val="24"/>
        </w:rPr>
        <w:t>底板结构厚度大于</w:t>
      </w:r>
      <w:r>
        <w:rPr>
          <w:rFonts w:hint="eastAsia"/>
          <w:position w:val="2"/>
          <w:sz w:val="24"/>
          <w:lang w:val="en-US" w:eastAsia="zh-CN"/>
        </w:rPr>
        <w:t>8</w:t>
      </w:r>
      <w:r>
        <w:rPr>
          <w:rFonts w:hint="eastAsia"/>
          <w:position w:val="2"/>
          <w:sz w:val="24"/>
          <w:lang w:val="en-US"/>
        </w:rPr>
        <w:t>00mm时，可取消板上下层钢筋间的拉结钢筋。</w:t>
      </w:r>
    </w:p>
    <w:p>
      <w:pPr>
        <w:pStyle w:val="16"/>
        <w:tabs>
          <w:tab w:val="left" w:pos="1107"/>
          <w:tab w:val="left" w:pos="1108"/>
        </w:tabs>
        <w:spacing w:before="194" w:line="360" w:lineRule="auto"/>
        <w:ind w:right="257"/>
        <w:rPr>
          <w:position w:val="2"/>
          <w:sz w:val="24"/>
        </w:rPr>
      </w:pPr>
      <w:r>
        <w:rPr>
          <w:rFonts w:hint="eastAsia"/>
          <w:b/>
          <w:bCs/>
          <w:position w:val="2"/>
          <w:sz w:val="24"/>
          <w:lang w:val="en-US"/>
        </w:rPr>
        <w:t>5.0.8</w:t>
      </w:r>
      <w:r>
        <w:rPr>
          <w:rFonts w:hint="eastAsia"/>
          <w:position w:val="2"/>
          <w:sz w:val="24"/>
          <w:lang w:val="en-US"/>
        </w:rPr>
        <w:t xml:space="preserve">  当平时工况满足要求，可以不用设置地下室底板，</w:t>
      </w:r>
      <w:r>
        <w:rPr>
          <w:position w:val="2"/>
          <w:sz w:val="24"/>
        </w:rPr>
        <w:t>兼顾人防工程</w:t>
      </w:r>
      <w:r>
        <w:rPr>
          <w:rFonts w:hint="eastAsia"/>
          <w:position w:val="2"/>
          <w:sz w:val="24"/>
        </w:rPr>
        <w:t>也可以不设置结构底板。</w:t>
      </w:r>
    </w:p>
    <w:p>
      <w:pPr>
        <w:pStyle w:val="16"/>
        <w:tabs>
          <w:tab w:val="left" w:pos="1107"/>
          <w:tab w:val="left" w:pos="1108"/>
        </w:tabs>
        <w:spacing w:before="194" w:line="360" w:lineRule="auto"/>
        <w:ind w:right="257"/>
        <w:rPr>
          <w:position w:val="2"/>
          <w:sz w:val="24"/>
        </w:rPr>
      </w:pPr>
      <w:r>
        <w:rPr>
          <w:rFonts w:hint="eastAsia"/>
          <w:b/>
          <w:bCs/>
          <w:position w:val="2"/>
          <w:sz w:val="24"/>
          <w:lang w:val="en-US"/>
        </w:rPr>
        <w:t>5.0.9</w:t>
      </w:r>
      <w:r>
        <w:rPr>
          <w:rFonts w:hint="eastAsia"/>
          <w:position w:val="2"/>
          <w:sz w:val="24"/>
          <w:lang w:val="en-US"/>
        </w:rPr>
        <w:t xml:space="preserve">  </w:t>
      </w:r>
      <w:r>
        <w:rPr>
          <w:position w:val="2"/>
          <w:sz w:val="24"/>
        </w:rPr>
        <w:t>兼顾人防工程</w:t>
      </w:r>
      <w:r>
        <w:rPr>
          <w:rFonts w:hint="eastAsia"/>
          <w:position w:val="2"/>
          <w:sz w:val="24"/>
        </w:rPr>
        <w:t>结构墙柱均应按要求设计完成，禁止采用战时后加柱等后期临战转换做法</w:t>
      </w:r>
      <w:r>
        <w:rPr>
          <w:position w:val="2"/>
          <w:sz w:val="24"/>
        </w:rPr>
        <w:t>。</w:t>
      </w:r>
    </w:p>
    <w:p>
      <w:pPr>
        <w:pStyle w:val="16"/>
        <w:tabs>
          <w:tab w:val="left" w:pos="1107"/>
          <w:tab w:val="left" w:pos="1108"/>
        </w:tabs>
        <w:spacing w:before="194" w:line="360" w:lineRule="auto"/>
        <w:ind w:right="257"/>
        <w:rPr>
          <w:position w:val="2"/>
          <w:sz w:val="24"/>
        </w:rPr>
      </w:pPr>
      <w:r>
        <w:rPr>
          <w:rFonts w:hint="eastAsia"/>
          <w:b/>
          <w:bCs/>
          <w:position w:val="2"/>
          <w:sz w:val="24"/>
          <w:lang w:val="en-US"/>
        </w:rPr>
        <w:t>5.0.10</w:t>
      </w:r>
      <w:r>
        <w:rPr>
          <w:rFonts w:hint="eastAsia"/>
          <w:position w:val="2"/>
          <w:sz w:val="24"/>
          <w:lang w:val="en-US"/>
        </w:rPr>
        <w:t xml:space="preserve">  </w:t>
      </w:r>
      <w:r>
        <w:rPr>
          <w:position w:val="2"/>
          <w:sz w:val="24"/>
        </w:rPr>
        <w:t>防护密闭门门框墙的构造应符合下列要求：</w:t>
      </w:r>
    </w:p>
    <w:p>
      <w:pPr>
        <w:pStyle w:val="16"/>
        <w:numPr>
          <w:ilvl w:val="3"/>
          <w:numId w:val="12"/>
        </w:numPr>
        <w:tabs>
          <w:tab w:val="left" w:pos="1141"/>
          <w:tab w:val="left" w:pos="1142"/>
        </w:tabs>
        <w:spacing w:before="197" w:line="360" w:lineRule="auto"/>
        <w:ind w:right="259" w:firstLine="479"/>
        <w:rPr>
          <w:sz w:val="24"/>
        </w:rPr>
      </w:pPr>
      <w:r>
        <w:rPr>
          <w:spacing w:val="17"/>
          <w:sz w:val="24"/>
        </w:rPr>
        <w:t>防护密闭门门框墙的受力钢筋直径不应小于</w:t>
      </w:r>
      <w:r>
        <w:rPr>
          <w:sz w:val="24"/>
        </w:rPr>
        <w:t>12mm ，间距不宜大于</w:t>
      </w:r>
      <w:r>
        <w:rPr>
          <w:rFonts w:hint="eastAsia"/>
          <w:sz w:val="24"/>
          <w:lang w:val="en-US"/>
        </w:rPr>
        <w:t>15</w:t>
      </w:r>
      <w:r>
        <w:rPr>
          <w:sz w:val="24"/>
        </w:rPr>
        <w:t>0mm</w:t>
      </w:r>
      <w:r>
        <w:rPr>
          <w:spacing w:val="-7"/>
          <w:sz w:val="24"/>
        </w:rPr>
        <w:t xml:space="preserve"> ，配筋率不</w:t>
      </w:r>
      <w:r>
        <w:rPr>
          <w:rFonts w:hint="eastAsia"/>
          <w:spacing w:val="-7"/>
          <w:sz w:val="24"/>
        </w:rPr>
        <w:t>应</w:t>
      </w:r>
      <w:r>
        <w:rPr>
          <w:spacing w:val="-7"/>
          <w:sz w:val="24"/>
        </w:rPr>
        <w:t xml:space="preserve">小于 </w:t>
      </w:r>
      <w:r>
        <w:rPr>
          <w:sz w:val="24"/>
        </w:rPr>
        <w:t>0.25%</w:t>
      </w:r>
      <w:r>
        <w:rPr>
          <w:rFonts w:hint="eastAsia"/>
          <w:sz w:val="24"/>
        </w:rPr>
        <w:t>。</w:t>
      </w:r>
    </w:p>
    <w:p>
      <w:pPr>
        <w:pStyle w:val="16"/>
        <w:numPr>
          <w:ilvl w:val="3"/>
          <w:numId w:val="12"/>
        </w:numPr>
        <w:tabs>
          <w:tab w:val="left" w:pos="1102"/>
          <w:tab w:val="left" w:pos="1103"/>
        </w:tabs>
        <w:spacing w:before="41" w:line="360" w:lineRule="auto"/>
        <w:ind w:right="257" w:firstLine="479"/>
        <w:rPr>
          <w:sz w:val="24"/>
        </w:rPr>
      </w:pPr>
      <w:r>
        <w:rPr>
          <w:spacing w:val="-3"/>
          <w:sz w:val="24"/>
        </w:rPr>
        <w:t>防护密闭门门洞四角的内外侧，应配置两根直径</w:t>
      </w:r>
      <w:r>
        <w:rPr>
          <w:rFonts w:hint="eastAsia"/>
          <w:spacing w:val="-3"/>
          <w:sz w:val="24"/>
        </w:rPr>
        <w:t>不小于</w:t>
      </w:r>
      <w:r>
        <w:rPr>
          <w:sz w:val="24"/>
        </w:rPr>
        <w:t>1</w:t>
      </w:r>
      <w:r>
        <w:rPr>
          <w:rFonts w:hint="eastAsia"/>
          <w:sz w:val="24"/>
          <w:lang w:val="en-US" w:eastAsia="zh-CN"/>
        </w:rPr>
        <w:t>6</w:t>
      </w:r>
      <w:r>
        <w:rPr>
          <w:sz w:val="24"/>
        </w:rPr>
        <w:t>mm</w:t>
      </w:r>
      <w:r>
        <w:rPr>
          <w:spacing w:val="-3"/>
          <w:sz w:val="24"/>
        </w:rPr>
        <w:t xml:space="preserve"> 的斜向钢筋，其</w:t>
      </w:r>
      <w:r>
        <w:rPr>
          <w:spacing w:val="-9"/>
          <w:sz w:val="24"/>
        </w:rPr>
        <w:t>长度不应小于</w:t>
      </w:r>
      <w:r>
        <w:rPr>
          <w:sz w:val="24"/>
        </w:rPr>
        <w:t>1000mm</w:t>
      </w:r>
      <w:r>
        <w:rPr>
          <w:rFonts w:hint="eastAsia"/>
          <w:sz w:val="24"/>
        </w:rPr>
        <w:t>。</w:t>
      </w:r>
    </w:p>
    <w:p>
      <w:pPr>
        <w:pStyle w:val="16"/>
        <w:numPr>
          <w:ilvl w:val="3"/>
          <w:numId w:val="12"/>
        </w:numPr>
        <w:tabs>
          <w:tab w:val="left" w:pos="1102"/>
          <w:tab w:val="left" w:pos="1103"/>
        </w:tabs>
        <w:spacing w:before="41" w:line="360" w:lineRule="auto"/>
        <w:ind w:left="1102" w:hanging="363"/>
        <w:rPr>
          <w:sz w:val="24"/>
        </w:rPr>
      </w:pPr>
      <w:r>
        <w:rPr>
          <w:spacing w:val="-1"/>
          <w:sz w:val="24"/>
        </w:rPr>
        <w:t>防护密闭门、密闭门的门框与门扇应紧密贴合</w:t>
      </w:r>
      <w:r>
        <w:rPr>
          <w:rFonts w:hint="eastAsia"/>
          <w:spacing w:val="-1"/>
          <w:sz w:val="24"/>
        </w:rPr>
        <w:t>。</w:t>
      </w:r>
    </w:p>
    <w:p>
      <w:pPr>
        <w:pStyle w:val="16"/>
        <w:numPr>
          <w:ilvl w:val="3"/>
          <w:numId w:val="12"/>
        </w:numPr>
        <w:tabs>
          <w:tab w:val="left" w:pos="1102"/>
          <w:tab w:val="left" w:pos="1103"/>
        </w:tabs>
        <w:spacing w:before="195" w:line="360" w:lineRule="auto"/>
        <w:ind w:right="257" w:firstLine="479"/>
        <w:rPr>
          <w:sz w:val="24"/>
        </w:rPr>
      </w:pPr>
      <w:r>
        <w:rPr>
          <w:spacing w:val="-5"/>
          <w:sz w:val="24"/>
        </w:rPr>
        <w:t>防护密闭门、密闭门的钢制门框与门框墙之间应有足够的连接强度，相</w:t>
      </w:r>
      <w:r>
        <w:rPr>
          <w:sz w:val="24"/>
        </w:rPr>
        <w:t>互连成整体</w:t>
      </w:r>
      <w:r>
        <w:rPr>
          <w:rFonts w:hint="eastAsia"/>
          <w:sz w:val="24"/>
        </w:rPr>
        <w:t>。</w:t>
      </w:r>
    </w:p>
    <w:p>
      <w:pPr>
        <w:pStyle w:val="16"/>
        <w:tabs>
          <w:tab w:val="left" w:pos="1107"/>
          <w:tab w:val="left" w:pos="1108"/>
        </w:tabs>
        <w:spacing w:before="194" w:line="360" w:lineRule="auto"/>
        <w:ind w:right="257"/>
        <w:rPr>
          <w:position w:val="2"/>
          <w:sz w:val="24"/>
        </w:rPr>
      </w:pPr>
      <w:r>
        <w:rPr>
          <w:rFonts w:hint="eastAsia"/>
          <w:b/>
          <w:bCs/>
          <w:position w:val="2"/>
          <w:sz w:val="24"/>
          <w:lang w:val="en-US"/>
        </w:rPr>
        <w:t>5.0.12</w:t>
      </w:r>
      <w:r>
        <w:rPr>
          <w:rFonts w:hint="eastAsia"/>
          <w:position w:val="2"/>
          <w:sz w:val="24"/>
          <w:lang w:val="en-US"/>
        </w:rPr>
        <w:t xml:space="preserve">  </w:t>
      </w:r>
      <w:r>
        <w:rPr>
          <w:position w:val="2"/>
          <w:sz w:val="24"/>
        </w:rPr>
        <w:t>兼顾人防工程非承重墙的构造应符合下列规定：</w:t>
      </w:r>
    </w:p>
    <w:p>
      <w:pPr>
        <w:pStyle w:val="16"/>
        <w:numPr>
          <w:ilvl w:val="3"/>
          <w:numId w:val="13"/>
        </w:numPr>
        <w:tabs>
          <w:tab w:val="left" w:pos="1141"/>
          <w:tab w:val="left" w:pos="1142"/>
        </w:tabs>
        <w:spacing w:before="197" w:line="360" w:lineRule="auto"/>
        <w:ind w:right="259" w:firstLine="479"/>
        <w:rPr>
          <w:spacing w:val="17"/>
          <w:sz w:val="24"/>
        </w:rPr>
      </w:pPr>
      <w:r>
        <w:rPr>
          <w:spacing w:val="17"/>
          <w:sz w:val="24"/>
        </w:rPr>
        <w:t>非承重墙宜采用轻质隔墙。轻质隔墙与结构的柱、墙及顶、底板应有可靠的连接措施；</w:t>
      </w:r>
    </w:p>
    <w:p>
      <w:pPr>
        <w:pStyle w:val="16"/>
        <w:numPr>
          <w:ilvl w:val="3"/>
          <w:numId w:val="13"/>
        </w:numPr>
        <w:tabs>
          <w:tab w:val="left" w:pos="1141"/>
          <w:tab w:val="left" w:pos="1142"/>
        </w:tabs>
        <w:spacing w:before="197" w:line="360" w:lineRule="auto"/>
        <w:ind w:right="259" w:firstLine="479"/>
        <w:rPr>
          <w:sz w:val="24"/>
        </w:rPr>
      </w:pPr>
      <w:r>
        <w:rPr>
          <w:spacing w:val="17"/>
          <w:sz w:val="24"/>
        </w:rPr>
        <w:t>非承重墙为砌体墙的，与钢筋混凝土柱（墙）交接处应沿柱（墙）全高每隔500mm设置2根直径为6mm的拉结钢筋，拉结钢筋伸入墙内长度不应小于1000mm。非承重砌体墙的转角及交接处应咬槎砌筑，并应沿墙全高每隔500mm设置2根直径为6mm的拉结钢筋，拉结钢筋每边伸入墙内长度不应小于1000mm。</w:t>
      </w:r>
    </w:p>
    <w:p>
      <w:pPr>
        <w:pStyle w:val="16"/>
        <w:numPr>
          <w:ilvl w:val="2"/>
          <w:numId w:val="13"/>
        </w:numPr>
        <w:tabs>
          <w:tab w:val="left" w:pos="1141"/>
          <w:tab w:val="left" w:pos="1142"/>
        </w:tabs>
        <w:spacing w:before="197" w:line="360" w:lineRule="auto"/>
        <w:ind w:left="-160" w:right="259" w:firstLine="479"/>
        <w:rPr>
          <w:sz w:val="24"/>
        </w:rPr>
        <w:sectPr>
          <w:pgSz w:w="11850" w:h="16790"/>
          <w:pgMar w:top="1400" w:right="1540" w:bottom="800" w:left="1540" w:header="0" w:footer="619" w:gutter="0"/>
          <w:cols w:space="720" w:num="1"/>
        </w:sectPr>
      </w:pPr>
    </w:p>
    <w:p>
      <w:pPr>
        <w:pStyle w:val="3"/>
        <w:numPr>
          <w:ilvl w:val="0"/>
          <w:numId w:val="2"/>
        </w:numPr>
        <w:tabs>
          <w:tab w:val="left" w:pos="3751"/>
        </w:tabs>
        <w:ind w:left="3941" w:hanging="387"/>
        <w:jc w:val="left"/>
      </w:pPr>
      <w:r>
        <w:t>通 风 设 计</w:t>
      </w:r>
    </w:p>
    <w:p>
      <w:pPr>
        <w:pStyle w:val="6"/>
        <w:spacing w:before="11"/>
        <w:rPr>
          <w:b/>
          <w:sz w:val="30"/>
        </w:rPr>
      </w:pPr>
    </w:p>
    <w:p>
      <w:pPr>
        <w:pStyle w:val="16"/>
        <w:numPr>
          <w:ilvl w:val="2"/>
          <w:numId w:val="14"/>
        </w:numPr>
        <w:tabs>
          <w:tab w:val="left" w:pos="1107"/>
          <w:tab w:val="left" w:pos="1108"/>
        </w:tabs>
        <w:rPr>
          <w:sz w:val="24"/>
        </w:rPr>
      </w:pPr>
      <w:r>
        <w:rPr>
          <w:sz w:val="24"/>
        </w:rPr>
        <w:t>兼顾人防工程应设置战时清洁式通风和隔绝防护时的内循环通风。</w:t>
      </w:r>
    </w:p>
    <w:p>
      <w:pPr>
        <w:pStyle w:val="16"/>
        <w:numPr>
          <w:ilvl w:val="2"/>
          <w:numId w:val="14"/>
        </w:numPr>
        <w:tabs>
          <w:tab w:val="left" w:pos="1107"/>
          <w:tab w:val="left" w:pos="1108"/>
        </w:tabs>
        <w:spacing w:before="158"/>
        <w:rPr>
          <w:sz w:val="24"/>
        </w:rPr>
      </w:pPr>
      <w:r>
        <w:rPr>
          <w:spacing w:val="-1"/>
          <w:sz w:val="24"/>
        </w:rPr>
        <w:t>兼顾人防工程的人员战时新风量标准为：</w:t>
      </w:r>
    </w:p>
    <w:p>
      <w:pPr>
        <w:pStyle w:val="16"/>
        <w:numPr>
          <w:ilvl w:val="0"/>
          <w:numId w:val="15"/>
        </w:numPr>
        <w:tabs>
          <w:tab w:val="left" w:pos="1108"/>
        </w:tabs>
        <w:spacing w:before="157" w:line="364" w:lineRule="auto"/>
        <w:ind w:right="254" w:firstLine="482"/>
        <w:jc w:val="both"/>
        <w:rPr>
          <w:spacing w:val="-5"/>
          <w:sz w:val="24"/>
        </w:rPr>
      </w:pPr>
      <w:r>
        <w:rPr>
          <w:rFonts w:hint="eastAsia"/>
          <w:spacing w:val="-5"/>
          <w:sz w:val="24"/>
        </w:rPr>
        <w:t>战时功能为</w:t>
      </w:r>
      <w:r>
        <w:rPr>
          <w:rFonts w:hint="eastAsia"/>
          <w:spacing w:val="-5"/>
          <w:sz w:val="24"/>
          <w:lang w:val="en-US" w:eastAsia="zh-CN"/>
        </w:rPr>
        <w:t>紧急</w:t>
      </w:r>
      <w:r>
        <w:rPr>
          <w:rFonts w:hint="eastAsia"/>
          <w:spacing w:val="-5"/>
          <w:sz w:val="24"/>
        </w:rPr>
        <w:t>人员掩蔽工程的新风量不小于3m</w:t>
      </w:r>
      <w:r>
        <w:rPr>
          <w:rFonts w:hint="eastAsia"/>
          <w:spacing w:val="-5"/>
          <w:sz w:val="24"/>
          <w:vertAlign w:val="superscript"/>
        </w:rPr>
        <w:t>3</w:t>
      </w:r>
      <w:r>
        <w:rPr>
          <w:rFonts w:hint="eastAsia"/>
          <w:spacing w:val="-5"/>
          <w:sz w:val="24"/>
        </w:rPr>
        <w:t xml:space="preserve"> 每人每小时。</w:t>
      </w:r>
    </w:p>
    <w:p>
      <w:pPr>
        <w:pStyle w:val="16"/>
        <w:numPr>
          <w:ilvl w:val="0"/>
          <w:numId w:val="15"/>
        </w:numPr>
        <w:tabs>
          <w:tab w:val="left" w:pos="1108"/>
        </w:tabs>
        <w:spacing w:before="157" w:line="364" w:lineRule="auto"/>
        <w:ind w:right="254" w:firstLine="482"/>
        <w:jc w:val="both"/>
        <w:rPr>
          <w:spacing w:val="-5"/>
          <w:sz w:val="24"/>
        </w:rPr>
      </w:pPr>
      <w:r>
        <w:rPr>
          <w:rFonts w:hint="eastAsia"/>
          <w:spacing w:val="-5"/>
          <w:sz w:val="24"/>
        </w:rPr>
        <w:t>战时功能为紧急物资库的通风换气次数不小于</w:t>
      </w:r>
      <w:r>
        <w:rPr>
          <w:rFonts w:hint="eastAsia"/>
          <w:spacing w:val="-5"/>
          <w:sz w:val="24"/>
          <w:lang w:val="en-US"/>
        </w:rPr>
        <w:t>1</w:t>
      </w:r>
      <w:r>
        <w:rPr>
          <w:rFonts w:hint="eastAsia"/>
          <w:spacing w:val="-5"/>
          <w:sz w:val="24"/>
        </w:rPr>
        <w:t>次每小时。</w:t>
      </w:r>
    </w:p>
    <w:p>
      <w:pPr>
        <w:pStyle w:val="16"/>
        <w:numPr>
          <w:ilvl w:val="0"/>
          <w:numId w:val="15"/>
        </w:numPr>
        <w:tabs>
          <w:tab w:val="left" w:pos="1108"/>
        </w:tabs>
        <w:spacing w:before="157" w:line="364" w:lineRule="auto"/>
        <w:ind w:right="254" w:firstLine="482"/>
        <w:jc w:val="both"/>
        <w:rPr>
          <w:spacing w:val="-5"/>
          <w:sz w:val="24"/>
        </w:rPr>
      </w:pPr>
      <w:r>
        <w:rPr>
          <w:rFonts w:hint="eastAsia"/>
          <w:spacing w:val="-5"/>
          <w:sz w:val="24"/>
        </w:rPr>
        <w:t>战时功能为紧急汽车库的通风换气次数不小于</w:t>
      </w:r>
      <w:r>
        <w:rPr>
          <w:rFonts w:hint="eastAsia"/>
          <w:spacing w:val="-5"/>
          <w:sz w:val="24"/>
          <w:lang w:val="en-US"/>
        </w:rPr>
        <w:t>1次每小时。</w:t>
      </w:r>
    </w:p>
    <w:p>
      <w:pPr>
        <w:pStyle w:val="16"/>
        <w:numPr>
          <w:ilvl w:val="2"/>
          <w:numId w:val="14"/>
        </w:numPr>
        <w:tabs>
          <w:tab w:val="left" w:pos="1119"/>
          <w:tab w:val="left" w:pos="1120"/>
        </w:tabs>
        <w:spacing w:before="5" w:line="362" w:lineRule="auto"/>
        <w:ind w:left="260" w:right="259" w:firstLine="0"/>
        <w:rPr>
          <w:sz w:val="24"/>
        </w:rPr>
      </w:pPr>
      <w:r>
        <w:rPr>
          <w:spacing w:val="3"/>
          <w:sz w:val="24"/>
        </w:rPr>
        <w:t>兼顾人防工程每个防护单元应设置平战兼用或战时使用的进风口部和排风口部。</w:t>
      </w:r>
    </w:p>
    <w:p>
      <w:pPr>
        <w:pStyle w:val="16"/>
        <w:numPr>
          <w:ilvl w:val="2"/>
          <w:numId w:val="14"/>
        </w:numPr>
        <w:tabs>
          <w:tab w:val="left" w:pos="1119"/>
          <w:tab w:val="left" w:pos="1120"/>
        </w:tabs>
        <w:spacing w:before="5" w:line="362" w:lineRule="auto"/>
        <w:ind w:left="260" w:right="259" w:firstLine="0"/>
        <w:rPr>
          <w:spacing w:val="3"/>
          <w:sz w:val="24"/>
        </w:rPr>
      </w:pPr>
      <w:r>
        <w:rPr>
          <w:spacing w:val="3"/>
          <w:sz w:val="24"/>
        </w:rPr>
        <w:t>每个防护单元内部的战时通风宜利用平时通风系统</w:t>
      </w:r>
      <w:r>
        <w:rPr>
          <w:rFonts w:hint="eastAsia"/>
          <w:spacing w:val="3"/>
          <w:sz w:val="24"/>
        </w:rPr>
        <w:t>，战时通风管道及风口宜结合平时通风管道及风口设置，接口处应设置转换阀门。</w:t>
      </w:r>
    </w:p>
    <w:p>
      <w:pPr>
        <w:pStyle w:val="16"/>
        <w:numPr>
          <w:ilvl w:val="2"/>
          <w:numId w:val="14"/>
        </w:numPr>
        <w:tabs>
          <w:tab w:val="left" w:pos="1119"/>
          <w:tab w:val="left" w:pos="1120"/>
        </w:tabs>
        <w:spacing w:before="5" w:line="362" w:lineRule="auto"/>
        <w:ind w:left="260" w:right="259" w:firstLine="0"/>
        <w:rPr>
          <w:spacing w:val="3"/>
          <w:sz w:val="24"/>
        </w:rPr>
      </w:pPr>
      <w:r>
        <w:rPr>
          <w:rFonts w:hint="eastAsia"/>
          <w:spacing w:val="3"/>
          <w:sz w:val="24"/>
        </w:rPr>
        <w:t>紧急人员掩蔽</w:t>
      </w:r>
      <w:r>
        <w:rPr>
          <w:rFonts w:hint="eastAsia"/>
          <w:spacing w:val="3"/>
          <w:sz w:val="24"/>
          <w:lang w:val="en-US" w:eastAsia="zh-CN"/>
        </w:rPr>
        <w:t>工程</w:t>
      </w:r>
      <w:r>
        <w:rPr>
          <w:rFonts w:hint="eastAsia"/>
          <w:spacing w:val="3"/>
          <w:sz w:val="24"/>
        </w:rPr>
        <w:t>每个防护单元应至少设置2个进风口部和1 个排风口部</w:t>
      </w:r>
      <w:r>
        <w:rPr>
          <w:spacing w:val="3"/>
          <w:sz w:val="24"/>
        </w:rPr>
        <w:t>。</w:t>
      </w:r>
    </w:p>
    <w:p>
      <w:pPr>
        <w:pStyle w:val="16"/>
        <w:numPr>
          <w:ilvl w:val="2"/>
          <w:numId w:val="14"/>
        </w:numPr>
        <w:tabs>
          <w:tab w:val="left" w:pos="1107"/>
          <w:tab w:val="left" w:pos="1108"/>
        </w:tabs>
        <w:spacing w:before="158" w:line="364" w:lineRule="auto"/>
        <w:ind w:left="260" w:right="257" w:firstLine="0"/>
        <w:rPr>
          <w:sz w:val="24"/>
        </w:rPr>
      </w:pPr>
      <w:r>
        <w:rPr>
          <w:spacing w:val="-7"/>
          <w:sz w:val="24"/>
        </w:rPr>
        <w:t>战时进风系统按“风井→</w:t>
      </w:r>
      <w:r>
        <w:rPr>
          <w:rFonts w:hint="eastAsia"/>
          <w:spacing w:val="-7"/>
          <w:sz w:val="24"/>
        </w:rPr>
        <w:t>扩散室</w:t>
      </w:r>
      <w:r>
        <w:rPr>
          <w:spacing w:val="-7"/>
          <w:sz w:val="24"/>
        </w:rPr>
        <w:t>→</w:t>
      </w:r>
      <w:r>
        <w:rPr>
          <w:rFonts w:hint="eastAsia"/>
          <w:spacing w:val="-7"/>
          <w:sz w:val="24"/>
        </w:rPr>
        <w:t>除尘室</w:t>
      </w:r>
      <w:r>
        <w:rPr>
          <w:spacing w:val="-7"/>
          <w:sz w:val="24"/>
        </w:rPr>
        <w:t>→集气室→防护单元内部的通风系</w:t>
      </w:r>
      <w:r>
        <w:rPr>
          <w:sz w:val="24"/>
        </w:rPr>
        <w:t>统”流程进行设计。战时排风系统按</w:t>
      </w:r>
      <w:r>
        <w:rPr>
          <w:rFonts w:hint="eastAsia"/>
          <w:sz w:val="24"/>
        </w:rPr>
        <w:t>“</w:t>
      </w:r>
      <w:r>
        <w:rPr>
          <w:spacing w:val="-7"/>
          <w:sz w:val="24"/>
        </w:rPr>
        <w:t>防护单元内部的</w:t>
      </w:r>
      <w:r>
        <w:rPr>
          <w:rFonts w:hint="eastAsia"/>
          <w:spacing w:val="-7"/>
          <w:sz w:val="24"/>
        </w:rPr>
        <w:t>排风管</w:t>
      </w:r>
      <w:r>
        <w:rPr>
          <w:spacing w:val="-7"/>
          <w:sz w:val="24"/>
        </w:rPr>
        <w:t>→</w:t>
      </w:r>
      <w:r>
        <w:rPr>
          <w:rFonts w:hint="eastAsia"/>
          <w:spacing w:val="-7"/>
          <w:sz w:val="24"/>
        </w:rPr>
        <w:t>集气室</w:t>
      </w:r>
      <w:r>
        <w:rPr>
          <w:spacing w:val="-7"/>
          <w:sz w:val="24"/>
        </w:rPr>
        <w:t>→</w:t>
      </w:r>
      <w:r>
        <w:rPr>
          <w:rFonts w:hint="eastAsia"/>
          <w:spacing w:val="-7"/>
          <w:sz w:val="24"/>
        </w:rPr>
        <w:t>密闭通道</w:t>
      </w:r>
      <w:r>
        <w:rPr>
          <w:spacing w:val="-7"/>
          <w:sz w:val="24"/>
        </w:rPr>
        <w:t>→</w:t>
      </w:r>
      <w:r>
        <w:rPr>
          <w:rFonts w:hint="eastAsia"/>
          <w:spacing w:val="-7"/>
          <w:sz w:val="24"/>
        </w:rPr>
        <w:t>扩散室</w:t>
      </w:r>
      <w:r>
        <w:rPr>
          <w:spacing w:val="-7"/>
          <w:sz w:val="24"/>
        </w:rPr>
        <w:t>→</w:t>
      </w:r>
      <w:r>
        <w:rPr>
          <w:rFonts w:hint="eastAsia"/>
          <w:spacing w:val="-7"/>
          <w:sz w:val="24"/>
        </w:rPr>
        <w:t>风井”</w:t>
      </w:r>
      <w:r>
        <w:rPr>
          <w:sz w:val="24"/>
        </w:rPr>
        <w:t>流程</w:t>
      </w:r>
      <w:r>
        <w:rPr>
          <w:rFonts w:hint="eastAsia"/>
          <w:sz w:val="24"/>
        </w:rPr>
        <w:t>进行</w:t>
      </w:r>
      <w:r>
        <w:rPr>
          <w:sz w:val="24"/>
        </w:rPr>
        <w:t>设计。</w:t>
      </w:r>
    </w:p>
    <w:p>
      <w:pPr>
        <w:pStyle w:val="16"/>
        <w:numPr>
          <w:ilvl w:val="2"/>
          <w:numId w:val="14"/>
        </w:numPr>
        <w:tabs>
          <w:tab w:val="left" w:pos="1107"/>
          <w:tab w:val="left" w:pos="1108"/>
        </w:tabs>
        <w:spacing w:line="306" w:lineRule="exact"/>
        <w:rPr>
          <w:sz w:val="24"/>
        </w:rPr>
      </w:pPr>
      <w:r>
        <w:rPr>
          <w:spacing w:val="-1"/>
          <w:sz w:val="24"/>
        </w:rPr>
        <w:t>战时功能为人员掩蔽工程应满足下列要求：</w:t>
      </w:r>
    </w:p>
    <w:p>
      <w:pPr>
        <w:pStyle w:val="16"/>
        <w:numPr>
          <w:ilvl w:val="0"/>
          <w:numId w:val="16"/>
        </w:numPr>
        <w:tabs>
          <w:tab w:val="left" w:pos="1108"/>
        </w:tabs>
        <w:spacing w:before="157" w:line="364" w:lineRule="auto"/>
        <w:ind w:right="254" w:firstLine="482"/>
        <w:jc w:val="both"/>
        <w:rPr>
          <w:spacing w:val="-5"/>
          <w:sz w:val="24"/>
        </w:rPr>
      </w:pPr>
      <w:r>
        <w:rPr>
          <w:rFonts w:hint="eastAsia"/>
          <w:spacing w:val="-5"/>
          <w:sz w:val="24"/>
        </w:rPr>
        <w:t>战时隔绝防护时间不小于3小时。</w:t>
      </w:r>
    </w:p>
    <w:p>
      <w:pPr>
        <w:pStyle w:val="16"/>
        <w:numPr>
          <w:ilvl w:val="0"/>
          <w:numId w:val="16"/>
        </w:numPr>
        <w:tabs>
          <w:tab w:val="left" w:pos="1108"/>
        </w:tabs>
        <w:spacing w:before="157" w:line="364" w:lineRule="auto"/>
        <w:ind w:right="254" w:firstLine="482"/>
        <w:jc w:val="both"/>
        <w:rPr>
          <w:spacing w:val="-5"/>
          <w:sz w:val="24"/>
        </w:rPr>
      </w:pPr>
      <w:r>
        <w:rPr>
          <w:rFonts w:hint="eastAsia"/>
          <w:spacing w:val="-5"/>
          <w:sz w:val="24"/>
        </w:rPr>
        <w:t>隔绝防护时工程内二氧化碳容许体积浓度不大于2.5%。</w:t>
      </w:r>
    </w:p>
    <w:p>
      <w:pPr>
        <w:pStyle w:val="16"/>
        <w:numPr>
          <w:ilvl w:val="0"/>
          <w:numId w:val="16"/>
        </w:numPr>
        <w:tabs>
          <w:tab w:val="left" w:pos="1108"/>
        </w:tabs>
        <w:spacing w:before="157" w:line="364" w:lineRule="auto"/>
        <w:ind w:right="254" w:firstLine="482"/>
        <w:jc w:val="both"/>
        <w:rPr>
          <w:spacing w:val="-5"/>
          <w:sz w:val="24"/>
        </w:rPr>
      </w:pPr>
      <w:r>
        <w:rPr>
          <w:rFonts w:hint="eastAsia"/>
          <w:spacing w:val="-5"/>
          <w:sz w:val="24"/>
        </w:rPr>
        <w:t>隔绝防护时工程内氧气体积浓度不小于18.0%。</w:t>
      </w:r>
    </w:p>
    <w:p>
      <w:pPr>
        <w:pStyle w:val="16"/>
        <w:numPr>
          <w:ilvl w:val="0"/>
          <w:numId w:val="16"/>
        </w:numPr>
        <w:tabs>
          <w:tab w:val="left" w:pos="1108"/>
        </w:tabs>
        <w:spacing w:before="157" w:line="364" w:lineRule="auto"/>
        <w:ind w:right="254" w:firstLine="482"/>
        <w:jc w:val="both"/>
        <w:rPr>
          <w:sz w:val="24"/>
          <w:lang w:val="en-US"/>
        </w:rPr>
        <w:sectPr>
          <w:pgSz w:w="11850" w:h="16790"/>
          <w:pgMar w:top="1600" w:right="1540" w:bottom="800" w:left="1540" w:header="0" w:footer="619" w:gutter="0"/>
          <w:cols w:space="720" w:num="1"/>
        </w:sectPr>
      </w:pPr>
      <w:r>
        <w:rPr>
          <w:rFonts w:hint="eastAsia"/>
          <w:spacing w:val="-5"/>
          <w:sz w:val="24"/>
        </w:rPr>
        <w:t>战时功能为人员紧急掩蔽的兼顾人防工程应设置二氧化碳浓度监测装置，当二氧化碳浓度超过限值时，应采取发生</w:t>
      </w:r>
      <w:r>
        <w:rPr>
          <w:rFonts w:hint="eastAsia"/>
          <w:spacing w:val="-5"/>
          <w:sz w:val="24"/>
          <w:lang w:val="en-US"/>
        </w:rPr>
        <w:t>氧气</w:t>
      </w:r>
      <w:r>
        <w:rPr>
          <w:rFonts w:hint="eastAsia"/>
          <w:spacing w:val="-5"/>
          <w:sz w:val="24"/>
        </w:rPr>
        <w:t>或吸收二氧化碳等措施。</w:t>
      </w:r>
    </w:p>
    <w:p>
      <w:pPr>
        <w:pStyle w:val="6"/>
        <w:spacing w:before="8"/>
        <w:rPr>
          <w:sz w:val="23"/>
        </w:rPr>
      </w:pPr>
    </w:p>
    <w:p>
      <w:pPr>
        <w:pStyle w:val="3"/>
        <w:numPr>
          <w:ilvl w:val="0"/>
          <w:numId w:val="2"/>
        </w:numPr>
        <w:tabs>
          <w:tab w:val="left" w:pos="3525"/>
        </w:tabs>
        <w:ind w:left="3716" w:hanging="387"/>
        <w:jc w:val="left"/>
      </w:pPr>
      <w:bookmarkStart w:id="15" w:name="_bookmark17"/>
      <w:bookmarkEnd w:id="15"/>
      <w:r>
        <w:t>给</w:t>
      </w:r>
      <w:r>
        <w:rPr>
          <w:rFonts w:hint="eastAsia"/>
          <w:lang w:val="en-US" w:eastAsia="zh-CN"/>
        </w:rPr>
        <w:t xml:space="preserve"> 水</w:t>
      </w:r>
      <w:r>
        <w:t xml:space="preserve"> 排 水 设 计</w:t>
      </w:r>
    </w:p>
    <w:p>
      <w:pPr>
        <w:pStyle w:val="6"/>
        <w:spacing w:before="9"/>
        <w:rPr>
          <w:b/>
          <w:sz w:val="30"/>
        </w:rPr>
      </w:pPr>
    </w:p>
    <w:p>
      <w:pPr>
        <w:pStyle w:val="16"/>
        <w:numPr>
          <w:ilvl w:val="2"/>
          <w:numId w:val="17"/>
        </w:numPr>
        <w:tabs>
          <w:tab w:val="left" w:pos="988"/>
        </w:tabs>
        <w:spacing w:line="360" w:lineRule="auto"/>
        <w:ind w:right="340" w:firstLine="0"/>
        <w:rPr>
          <w:sz w:val="24"/>
        </w:rPr>
      </w:pPr>
      <w:r>
        <w:rPr>
          <w:sz w:val="24"/>
        </w:rPr>
        <w:t>兼顾人防工程的战时给水系统可与平时给水系统合用；清洁区设置的平时内水源，可作为战时自备内水源。</w:t>
      </w:r>
    </w:p>
    <w:p>
      <w:pPr>
        <w:pStyle w:val="16"/>
        <w:numPr>
          <w:ilvl w:val="2"/>
          <w:numId w:val="17"/>
        </w:numPr>
        <w:tabs>
          <w:tab w:val="left" w:pos="1107"/>
          <w:tab w:val="left" w:pos="1108"/>
        </w:tabs>
        <w:spacing w:before="6" w:line="360" w:lineRule="auto"/>
        <w:ind w:right="254" w:firstLine="0"/>
        <w:rPr>
          <w:sz w:val="24"/>
        </w:rPr>
      </w:pPr>
      <w:r>
        <w:rPr>
          <w:spacing w:val="-5"/>
          <w:sz w:val="24"/>
        </w:rPr>
        <w:t>紧急人员掩蔽</w:t>
      </w:r>
      <w:r>
        <w:rPr>
          <w:rFonts w:hint="eastAsia"/>
          <w:spacing w:val="-5"/>
          <w:sz w:val="24"/>
          <w:lang w:val="en-US" w:eastAsia="zh-CN"/>
        </w:rPr>
        <w:t>工程</w:t>
      </w:r>
      <w:r>
        <w:rPr>
          <w:spacing w:val="-5"/>
          <w:sz w:val="24"/>
        </w:rPr>
        <w:t>应存贮掩蔽人员饮用水，饮用水量标准为</w:t>
      </w:r>
      <w:r>
        <w:rPr>
          <w:rFonts w:hint="eastAsia"/>
          <w:spacing w:val="-5"/>
          <w:sz w:val="24"/>
          <w:lang w:val="en-US"/>
        </w:rPr>
        <w:t>2</w:t>
      </w:r>
      <w:r>
        <w:rPr>
          <w:spacing w:val="-5"/>
          <w:sz w:val="24"/>
        </w:rPr>
        <w:t>L/人·天，贮水时间为</w:t>
      </w:r>
      <w:r>
        <w:rPr>
          <w:rFonts w:hint="eastAsia"/>
          <w:spacing w:val="-5"/>
          <w:sz w:val="24"/>
          <w:lang w:val="en-US"/>
        </w:rPr>
        <w:t>1</w:t>
      </w:r>
      <w:r>
        <w:rPr>
          <w:spacing w:val="-5"/>
          <w:sz w:val="24"/>
        </w:rPr>
        <w:t>天</w:t>
      </w:r>
      <w:r>
        <w:rPr>
          <w:rFonts w:hint="eastAsia"/>
          <w:spacing w:val="-5"/>
          <w:sz w:val="24"/>
        </w:rPr>
        <w:t>，战时饮用水可采用快速装配式水箱贮水，也可贮存桶（瓶）装饮用水</w:t>
      </w:r>
      <w:r>
        <w:rPr>
          <w:spacing w:val="-5"/>
          <w:sz w:val="24"/>
        </w:rPr>
        <w:t>。</w:t>
      </w:r>
    </w:p>
    <w:p>
      <w:pPr>
        <w:pStyle w:val="16"/>
        <w:numPr>
          <w:ilvl w:val="2"/>
          <w:numId w:val="17"/>
        </w:numPr>
        <w:tabs>
          <w:tab w:val="left" w:pos="1107"/>
          <w:tab w:val="left" w:pos="1108"/>
        </w:tabs>
        <w:spacing w:before="6" w:line="360" w:lineRule="auto"/>
        <w:ind w:right="254" w:firstLine="0"/>
        <w:rPr>
          <w:sz w:val="24"/>
        </w:rPr>
      </w:pPr>
      <w:r>
        <w:rPr>
          <w:sz w:val="24"/>
        </w:rPr>
        <w:t>穿过兼顾人防工程围护结构的管道，其防护密闭措施应符合下列要求：</w:t>
      </w:r>
    </w:p>
    <w:p>
      <w:pPr>
        <w:pStyle w:val="16"/>
        <w:numPr>
          <w:ilvl w:val="3"/>
          <w:numId w:val="17"/>
        </w:numPr>
        <w:tabs>
          <w:tab w:val="left" w:pos="1049"/>
          <w:tab w:val="left" w:pos="1050"/>
        </w:tabs>
        <w:spacing w:line="360" w:lineRule="auto"/>
        <w:rPr>
          <w:sz w:val="24"/>
        </w:rPr>
      </w:pPr>
      <w:r>
        <w:rPr>
          <w:spacing w:val="-11"/>
          <w:sz w:val="24"/>
        </w:rPr>
        <w:t>管径不大于</w:t>
      </w:r>
      <w:r>
        <w:rPr>
          <w:sz w:val="24"/>
        </w:rPr>
        <w:t>DN150mm</w:t>
      </w:r>
      <w:r>
        <w:rPr>
          <w:spacing w:val="-8"/>
          <w:sz w:val="24"/>
        </w:rPr>
        <w:t>的管道，在其穿墙</w:t>
      </w:r>
      <w:r>
        <w:rPr>
          <w:sz w:val="24"/>
        </w:rPr>
        <w:t>（板）处应设置刚性防水套管。</w:t>
      </w:r>
    </w:p>
    <w:p>
      <w:pPr>
        <w:pStyle w:val="16"/>
        <w:numPr>
          <w:ilvl w:val="3"/>
          <w:numId w:val="17"/>
        </w:numPr>
        <w:tabs>
          <w:tab w:val="left" w:pos="1049"/>
          <w:tab w:val="left" w:pos="1050"/>
        </w:tabs>
        <w:spacing w:line="360" w:lineRule="auto"/>
        <w:rPr>
          <w:sz w:val="24"/>
        </w:rPr>
      </w:pPr>
      <w:r>
        <w:rPr>
          <w:sz w:val="24"/>
        </w:rPr>
        <w:t>管径大于150mm 的管道，应设置两侧加防护挡板的刚性防水套管。</w:t>
      </w:r>
    </w:p>
    <w:p>
      <w:pPr>
        <w:pStyle w:val="16"/>
        <w:numPr>
          <w:ilvl w:val="2"/>
          <w:numId w:val="17"/>
        </w:numPr>
        <w:tabs>
          <w:tab w:val="left" w:pos="1107"/>
          <w:tab w:val="left" w:pos="1108"/>
        </w:tabs>
        <w:spacing w:before="6" w:line="360" w:lineRule="auto"/>
        <w:ind w:right="254" w:firstLine="0"/>
        <w:rPr>
          <w:sz w:val="24"/>
        </w:rPr>
      </w:pPr>
      <w:r>
        <w:rPr>
          <w:sz w:val="24"/>
        </w:rPr>
        <w:t>兼顾人防工程</w:t>
      </w:r>
      <w:r>
        <w:rPr>
          <w:rFonts w:hint="eastAsia"/>
          <w:sz w:val="24"/>
        </w:rPr>
        <w:t>穿钢筋混凝土人防墙上的</w:t>
      </w:r>
      <w:r>
        <w:rPr>
          <w:sz w:val="24"/>
        </w:rPr>
        <w:t>水管上防护阀门的设置及安装应符合下列要求：</w:t>
      </w:r>
    </w:p>
    <w:p>
      <w:pPr>
        <w:pStyle w:val="16"/>
        <w:numPr>
          <w:ilvl w:val="0"/>
          <w:numId w:val="18"/>
        </w:numPr>
        <w:tabs>
          <w:tab w:val="left" w:pos="1108"/>
        </w:tabs>
        <w:spacing w:before="157" w:line="364" w:lineRule="auto"/>
        <w:ind w:right="254" w:firstLine="482"/>
        <w:jc w:val="both"/>
        <w:rPr>
          <w:spacing w:val="-5"/>
          <w:sz w:val="24"/>
        </w:rPr>
      </w:pPr>
      <w:r>
        <w:rPr>
          <w:rFonts w:hint="eastAsia"/>
          <w:spacing w:val="-5"/>
          <w:sz w:val="24"/>
        </w:rPr>
        <w:t>当水管从工程围护结构引入时，应在围护结构的内侧设置；穿过防护单元之间的防护密闭隔墙时，应在防护密闭隔墙两侧的管道上设置。</w:t>
      </w:r>
    </w:p>
    <w:p>
      <w:pPr>
        <w:pStyle w:val="16"/>
        <w:numPr>
          <w:ilvl w:val="0"/>
          <w:numId w:val="18"/>
        </w:numPr>
        <w:tabs>
          <w:tab w:val="left" w:pos="1108"/>
        </w:tabs>
        <w:spacing w:before="157" w:line="364" w:lineRule="auto"/>
        <w:ind w:right="254" w:firstLine="482"/>
        <w:jc w:val="both"/>
        <w:rPr>
          <w:spacing w:val="-5"/>
          <w:sz w:val="24"/>
        </w:rPr>
      </w:pPr>
      <w:r>
        <w:rPr>
          <w:rFonts w:hint="eastAsia"/>
          <w:spacing w:val="-5"/>
          <w:sz w:val="24"/>
        </w:rPr>
        <w:t>防护阀门应采用阀芯为铜材质的闸阀或截止阀，其公称压力不应小于 1.0MPa。</w:t>
      </w:r>
    </w:p>
    <w:p>
      <w:pPr>
        <w:pStyle w:val="16"/>
        <w:numPr>
          <w:ilvl w:val="0"/>
          <w:numId w:val="18"/>
        </w:numPr>
        <w:tabs>
          <w:tab w:val="left" w:pos="1108"/>
        </w:tabs>
        <w:spacing w:before="157" w:line="364" w:lineRule="auto"/>
        <w:ind w:right="254" w:firstLine="482"/>
        <w:jc w:val="both"/>
        <w:rPr>
          <w:spacing w:val="-5"/>
          <w:sz w:val="24"/>
        </w:rPr>
      </w:pPr>
      <w:r>
        <w:rPr>
          <w:rFonts w:hint="eastAsia"/>
          <w:spacing w:val="-5"/>
          <w:sz w:val="24"/>
        </w:rPr>
        <w:t>防护阀门应安装于穿过围护结构的直线管段上，并应靠近围护结构安装，工程围护结构内侧距离阀门的近端面不宜大于200mm，防护阀门前不应有其他连接管件，阀门应有明显的启闭标志。</w:t>
      </w:r>
    </w:p>
    <w:p>
      <w:pPr>
        <w:pStyle w:val="16"/>
        <w:numPr>
          <w:ilvl w:val="2"/>
          <w:numId w:val="17"/>
        </w:numPr>
        <w:tabs>
          <w:tab w:val="left" w:pos="1108"/>
        </w:tabs>
        <w:spacing w:before="6" w:line="360" w:lineRule="auto"/>
        <w:ind w:left="1107" w:hanging="848"/>
        <w:jc w:val="both"/>
        <w:rPr>
          <w:sz w:val="24"/>
        </w:rPr>
      </w:pPr>
      <w:r>
        <w:rPr>
          <w:spacing w:val="-1"/>
          <w:sz w:val="24"/>
        </w:rPr>
        <w:t>穿过兼顾人防工程围护结构的水管应采用钢塑复合管或热镀锌钢管。</w:t>
      </w:r>
    </w:p>
    <w:p>
      <w:pPr>
        <w:pStyle w:val="16"/>
        <w:numPr>
          <w:ilvl w:val="2"/>
          <w:numId w:val="17"/>
        </w:numPr>
        <w:tabs>
          <w:tab w:val="left" w:pos="1120"/>
        </w:tabs>
        <w:spacing w:line="360" w:lineRule="auto"/>
        <w:ind w:right="257" w:firstLine="0"/>
        <w:jc w:val="both"/>
        <w:rPr>
          <w:sz w:val="24"/>
        </w:rPr>
      </w:pPr>
      <w:r>
        <w:rPr>
          <w:sz w:val="24"/>
        </w:rPr>
        <w:t>兼顾人防工程在隔绝防护时间内不得向外部排水。紧急人员掩蔽</w:t>
      </w:r>
      <w:r>
        <w:rPr>
          <w:rFonts w:hint="eastAsia"/>
          <w:sz w:val="24"/>
        </w:rPr>
        <w:t>工程</w:t>
      </w:r>
      <w:r>
        <w:rPr>
          <w:sz w:val="24"/>
        </w:rPr>
        <w:t>应采取隔绝防护时间内不向外部排水的措施。</w:t>
      </w:r>
    </w:p>
    <w:p>
      <w:pPr>
        <w:pStyle w:val="16"/>
        <w:numPr>
          <w:ilvl w:val="2"/>
          <w:numId w:val="17"/>
        </w:numPr>
        <w:tabs>
          <w:tab w:val="left" w:pos="1120"/>
        </w:tabs>
        <w:spacing w:line="360" w:lineRule="auto"/>
        <w:ind w:right="257" w:firstLine="0"/>
        <w:jc w:val="both"/>
        <w:rPr>
          <w:sz w:val="24"/>
        </w:rPr>
      </w:pPr>
      <w:r>
        <w:rPr>
          <w:sz w:val="24"/>
        </w:rPr>
        <w:t>紧急人员掩蔽</w:t>
      </w:r>
      <w:r>
        <w:rPr>
          <w:rFonts w:hint="eastAsia"/>
          <w:sz w:val="24"/>
        </w:rPr>
        <w:t>工程</w:t>
      </w:r>
      <w:r>
        <w:rPr>
          <w:sz w:val="24"/>
        </w:rPr>
        <w:t>应设置洗消排水系统，洗消排水系统应单独设置，染毒废水不得流入清洁区。</w:t>
      </w:r>
    </w:p>
    <w:p>
      <w:pPr>
        <w:spacing w:line="360" w:lineRule="auto"/>
        <w:jc w:val="both"/>
        <w:rPr>
          <w:sz w:val="24"/>
        </w:rPr>
        <w:sectPr>
          <w:pgSz w:w="11850" w:h="16790"/>
          <w:pgMar w:top="1600" w:right="1540" w:bottom="800" w:left="1540" w:header="0" w:footer="619" w:gutter="0"/>
          <w:cols w:space="720" w:num="1"/>
        </w:sectPr>
      </w:pPr>
    </w:p>
    <w:p>
      <w:pPr>
        <w:pStyle w:val="6"/>
        <w:rPr>
          <w:sz w:val="20"/>
        </w:rPr>
      </w:pPr>
    </w:p>
    <w:p>
      <w:pPr>
        <w:pStyle w:val="6"/>
        <w:spacing w:before="3"/>
        <w:rPr>
          <w:sz w:val="20"/>
        </w:rPr>
      </w:pPr>
    </w:p>
    <w:p>
      <w:pPr>
        <w:pStyle w:val="3"/>
        <w:numPr>
          <w:ilvl w:val="0"/>
          <w:numId w:val="2"/>
        </w:numPr>
        <w:tabs>
          <w:tab w:val="left" w:pos="3475"/>
        </w:tabs>
        <w:ind w:left="3665" w:hanging="387"/>
        <w:jc w:val="left"/>
      </w:pPr>
      <w:bookmarkStart w:id="16" w:name="_bookmark18"/>
      <w:bookmarkEnd w:id="16"/>
      <w:r>
        <w:t>电 气 设 计</w:t>
      </w:r>
    </w:p>
    <w:p>
      <w:pPr>
        <w:pStyle w:val="6"/>
        <w:spacing w:before="9"/>
        <w:rPr>
          <w:b/>
          <w:sz w:val="30"/>
        </w:rPr>
      </w:pPr>
    </w:p>
    <w:p>
      <w:pPr>
        <w:pStyle w:val="16"/>
        <w:numPr>
          <w:ilvl w:val="2"/>
          <w:numId w:val="19"/>
        </w:numPr>
        <w:tabs>
          <w:tab w:val="left" w:pos="1108"/>
        </w:tabs>
        <w:spacing w:before="161" w:line="364" w:lineRule="auto"/>
        <w:ind w:left="260" w:right="806" w:firstLine="0"/>
        <w:jc w:val="both"/>
        <w:rPr>
          <w:spacing w:val="-10"/>
          <w:sz w:val="24"/>
        </w:rPr>
      </w:pPr>
      <w:r>
        <w:rPr>
          <w:spacing w:val="-10"/>
          <w:sz w:val="24"/>
        </w:rPr>
        <w:t>战时电力负荷分为三级：一级负荷为基本通信设备、音响警报接收设备、应急通讯设备、应急照明；二级负荷为重要的风机、水泵、正常照明；三级负荷为不属于一级和二级负荷的其他负荷。</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工程内电源应采用市电电源，附近已设有</w:t>
      </w:r>
      <w:r>
        <w:rPr>
          <w:rFonts w:hint="eastAsia"/>
          <w:spacing w:val="-10"/>
          <w:sz w:val="24"/>
          <w:lang w:val="en-US" w:eastAsia="zh-CN"/>
        </w:rPr>
        <w:t>人防</w:t>
      </w:r>
      <w:r>
        <w:rPr>
          <w:spacing w:val="-10"/>
          <w:sz w:val="24"/>
        </w:rPr>
        <w:t>电站时应引接战时区域电源做为战时电源，平时使用的工程内柴油发电机组</w:t>
      </w:r>
      <w:ins w:id="123" w:author="xjkp" w:date="2024-10-10T10:27:15Z">
        <w:r>
          <w:rPr>
            <w:rFonts w:hint="eastAsia"/>
            <w:spacing w:val="-10"/>
            <w:sz w:val="24"/>
          </w:rPr>
          <w:t>可作为</w:t>
        </w:r>
      </w:ins>
      <w:del w:id="124" w:author="xjkp" w:date="2024-10-10T10:27:15Z">
        <w:r>
          <w:rPr>
            <w:spacing w:val="-10"/>
            <w:sz w:val="24"/>
          </w:rPr>
          <w:delText>可做为</w:delText>
        </w:r>
      </w:del>
      <w:bookmarkStart w:id="28" w:name="_GoBack"/>
      <w:bookmarkEnd w:id="28"/>
      <w:r>
        <w:rPr>
          <w:spacing w:val="-10"/>
          <w:sz w:val="24"/>
        </w:rPr>
        <w:t>备用电源。平时没有设置电站或平时设置的电站容量不能满足兼顾人防工程的战时用电负荷需要时应单独设置柴油电站</w:t>
      </w:r>
      <w:r>
        <w:rPr>
          <w:rFonts w:hint="eastAsia"/>
          <w:spacing w:val="-10"/>
          <w:sz w:val="24"/>
        </w:rPr>
        <w:t>，柴油电站</w:t>
      </w:r>
      <w:r>
        <w:rPr>
          <w:rFonts w:hint="eastAsia"/>
          <w:spacing w:val="-10"/>
          <w:sz w:val="24"/>
          <w:lang w:val="en-US" w:eastAsia="zh-CN"/>
        </w:rPr>
        <w:t>宜</w:t>
      </w:r>
      <w:r>
        <w:rPr>
          <w:rFonts w:hint="eastAsia"/>
          <w:spacing w:val="-10"/>
          <w:sz w:val="24"/>
        </w:rPr>
        <w:t>按人防区域电站设置</w:t>
      </w:r>
      <w:r>
        <w:rPr>
          <w:spacing w:val="-10"/>
          <w:sz w:val="24"/>
        </w:rPr>
        <w:t>。</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战时一级负荷应有两个独立的电源供电，其中一个独立电源应是该工程的内部电源；工程内部电源，连续供电时间不应小于隔绝防护时间。</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工程内动力配电箱、照明箱、控制箱不</w:t>
      </w:r>
      <w:r>
        <w:rPr>
          <w:rFonts w:hint="eastAsia"/>
          <w:spacing w:val="-10"/>
          <w:sz w:val="24"/>
        </w:rPr>
        <w:t>得</w:t>
      </w:r>
      <w:r>
        <w:rPr>
          <w:spacing w:val="-10"/>
          <w:sz w:val="24"/>
        </w:rPr>
        <w:t>外墙、临空墙、防护隔墙上嵌墙暗装。</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工程战时功能为</w:t>
      </w:r>
      <w:r>
        <w:rPr>
          <w:rFonts w:hint="eastAsia"/>
          <w:spacing w:val="-10"/>
          <w:sz w:val="24"/>
        </w:rPr>
        <w:t>紧急</w:t>
      </w:r>
      <w:r>
        <w:rPr>
          <w:spacing w:val="-10"/>
          <w:sz w:val="24"/>
        </w:rPr>
        <w:t>人员掩蔽</w:t>
      </w:r>
      <w:r>
        <w:rPr>
          <w:rFonts w:hint="eastAsia"/>
          <w:spacing w:val="-10"/>
          <w:sz w:val="24"/>
        </w:rPr>
        <w:t>工程</w:t>
      </w:r>
      <w:r>
        <w:rPr>
          <w:spacing w:val="-10"/>
          <w:sz w:val="24"/>
        </w:rPr>
        <w:t>时，各人员出入口防护密闭门外侧应设置有防护能力音响信号按钮，音响信号装置宜设置在防护密闭门内侧和战时值班室内。</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战时照明</w:t>
      </w:r>
      <w:r>
        <w:rPr>
          <w:rFonts w:hint="eastAsia"/>
          <w:spacing w:val="-10"/>
          <w:sz w:val="24"/>
        </w:rPr>
        <w:t>可</w:t>
      </w:r>
      <w:r>
        <w:rPr>
          <w:spacing w:val="-10"/>
          <w:sz w:val="24"/>
        </w:rPr>
        <w:t>利用平时照明。</w:t>
      </w:r>
      <w:r>
        <w:rPr>
          <w:rFonts w:hint="eastAsia"/>
          <w:spacing w:val="-10"/>
          <w:sz w:val="24"/>
        </w:rPr>
        <w:t>紧急</w:t>
      </w:r>
      <w:r>
        <w:rPr>
          <w:spacing w:val="-10"/>
          <w:sz w:val="24"/>
        </w:rPr>
        <w:t>人员掩蔽</w:t>
      </w:r>
      <w:r>
        <w:rPr>
          <w:rFonts w:hint="eastAsia"/>
          <w:spacing w:val="-10"/>
          <w:sz w:val="24"/>
        </w:rPr>
        <w:t>工程</w:t>
      </w:r>
      <w:r>
        <w:rPr>
          <w:spacing w:val="-10"/>
          <w:sz w:val="24"/>
        </w:rPr>
        <w:t>照明照度标准不应低于 75Lx，</w:t>
      </w:r>
      <w:r>
        <w:rPr>
          <w:rFonts w:hint="eastAsia"/>
          <w:spacing w:val="-10"/>
          <w:sz w:val="24"/>
        </w:rPr>
        <w:t>紧急物资库及紧急汽车库</w:t>
      </w:r>
      <w:r>
        <w:rPr>
          <w:spacing w:val="-10"/>
          <w:sz w:val="24"/>
        </w:rPr>
        <w:t>照明照度标准不应低于50Lx。兼顾人防工程灯具的选择，宜选用重量较轻的线吊或链吊和卡口灯具，当室内净高较低或平时使用需要而选用吸顶灯时，应在临战时加设防掉落保护措施。</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从防护区内引到非防护区的照明电源回路，当防护区内外灯具共用一个电源回路时，应在防护区内侧设置短路保护装置。</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穿越工程围护结构和防护墙的各种电缆管线和预埋备用管，应进行防护</w:t>
      </w:r>
      <w:r>
        <w:rPr>
          <w:rFonts w:hint="eastAsia"/>
          <w:spacing w:val="-10"/>
          <w:sz w:val="24"/>
          <w:lang w:val="en-US" w:eastAsia="zh-CN"/>
        </w:rPr>
        <w:t>密闭</w:t>
      </w:r>
      <w:r>
        <w:rPr>
          <w:spacing w:val="-10"/>
          <w:sz w:val="24"/>
        </w:rPr>
        <w:t>处理，选用管壁厚度不小于2.5mm 的热镀锌钢管。</w:t>
      </w:r>
    </w:p>
    <w:p>
      <w:pPr>
        <w:pStyle w:val="16"/>
        <w:numPr>
          <w:ilvl w:val="2"/>
          <w:numId w:val="19"/>
        </w:numPr>
        <w:tabs>
          <w:tab w:val="left" w:pos="1108"/>
        </w:tabs>
        <w:spacing w:before="161" w:line="364" w:lineRule="auto"/>
        <w:ind w:left="260" w:right="806" w:firstLine="0"/>
        <w:jc w:val="both"/>
        <w:rPr>
          <w:spacing w:val="-10"/>
          <w:sz w:val="24"/>
        </w:rPr>
      </w:pPr>
      <w:r>
        <w:rPr>
          <w:spacing w:val="-10"/>
          <w:sz w:val="24"/>
        </w:rPr>
        <w:t>战时出入口门框墙上均应预埋4-6根备用管，管径为50-80mm，管壁厚度不小于2.5mm的热镀锌钢管，并符合防护要求。</w:t>
      </w:r>
    </w:p>
    <w:p>
      <w:pPr>
        <w:pStyle w:val="16"/>
        <w:widowControl w:val="0"/>
        <w:numPr>
          <w:ilvl w:val="0"/>
          <w:numId w:val="0"/>
        </w:numPr>
        <w:tabs>
          <w:tab w:val="left" w:pos="1108"/>
        </w:tabs>
        <w:autoSpaceDE w:val="0"/>
        <w:autoSpaceDN w:val="0"/>
        <w:spacing w:before="161" w:line="364" w:lineRule="auto"/>
        <w:ind w:right="806" w:rightChars="0"/>
        <w:jc w:val="both"/>
        <w:rPr>
          <w:del w:id="125" w:author="hnrf" w:date="2022-11-22T11:08:14Z"/>
          <w:spacing w:val="-10"/>
          <w:sz w:val="24"/>
        </w:rPr>
        <w:sectPr>
          <w:footerReference r:id="rId4" w:type="default"/>
          <w:pgSz w:w="11850" w:h="16790"/>
          <w:pgMar w:top="1600" w:right="1540" w:bottom="800" w:left="1540" w:header="0" w:footer="619" w:gutter="0"/>
          <w:cols w:space="720" w:num="1"/>
        </w:sectPr>
      </w:pPr>
    </w:p>
    <w:p>
      <w:pPr>
        <w:pStyle w:val="16"/>
        <w:numPr>
          <w:ilvl w:val="2"/>
          <w:numId w:val="19"/>
        </w:numPr>
        <w:tabs>
          <w:tab w:val="left" w:pos="1108"/>
        </w:tabs>
        <w:spacing w:before="161" w:line="364" w:lineRule="auto"/>
        <w:ind w:left="260" w:right="806" w:firstLine="0"/>
        <w:jc w:val="both"/>
        <w:rPr>
          <w:ins w:id="126" w:author="hnrf" w:date="2022-11-22T11:08:20Z"/>
        </w:rPr>
      </w:pPr>
      <w:r>
        <w:rPr>
          <w:spacing w:val="-10"/>
          <w:sz w:val="24"/>
        </w:rPr>
        <w:t>工程内当电缆桥架敷设需穿越人防围护结构和防护墙时，电缆桥架应改为穿管敷设，并符合防护要求。</w:t>
      </w:r>
      <w:bookmarkStart w:id="17" w:name="_bookmark19"/>
      <w:bookmarkEnd w:id="17"/>
    </w:p>
    <w:p>
      <w:pPr>
        <w:pStyle w:val="16"/>
        <w:numPr>
          <w:ilvl w:val="-1"/>
          <w:numId w:val="0"/>
        </w:numPr>
        <w:tabs>
          <w:tab w:val="left" w:pos="1108"/>
        </w:tabs>
        <w:spacing w:before="161" w:line="364" w:lineRule="auto"/>
        <w:ind w:left="260" w:right="806" w:firstLine="0"/>
        <w:jc w:val="both"/>
        <w:rPr>
          <w:del w:id="128" w:author="hnrf" w:date="2022-11-22T11:08:23Z"/>
        </w:rPr>
        <w:pPrChange w:id="127" w:author="hnrf" w:date="2022-11-22T11:08:21Z">
          <w:pPr>
            <w:pStyle w:val="16"/>
            <w:numPr>
              <w:ilvl w:val="2"/>
              <w:numId w:val="19"/>
            </w:numPr>
            <w:tabs>
              <w:tab w:val="left" w:pos="1108"/>
            </w:tabs>
            <w:spacing w:before="161" w:line="364" w:lineRule="auto"/>
            <w:ind w:left="260" w:right="806" w:firstLine="0"/>
            <w:jc w:val="both"/>
          </w:pPr>
        </w:pPrChange>
      </w:pPr>
    </w:p>
    <w:p>
      <w:pPr>
        <w:pStyle w:val="16"/>
        <w:numPr>
          <w:ilvl w:val="2"/>
          <w:numId w:val="20"/>
        </w:numPr>
        <w:tabs>
          <w:tab w:val="left" w:pos="1227"/>
          <w:tab w:val="left" w:pos="1228"/>
        </w:tabs>
        <w:spacing w:before="39" w:line="364" w:lineRule="auto"/>
        <w:ind w:right="821"/>
        <w:rPr>
          <w:del w:id="129" w:author="hnrf" w:date="2022-11-22T11:08:23Z"/>
        </w:rPr>
      </w:pPr>
      <w:del w:id="130" w:author="hnrf" w:date="2022-11-22T11:08:23Z">
        <w:r>
          <w:rPr/>
          <w:br w:type="page"/>
        </w:r>
      </w:del>
    </w:p>
    <w:p>
      <w:pPr>
        <w:pStyle w:val="3"/>
        <w:numPr>
          <w:ilvl w:val="0"/>
          <w:numId w:val="2"/>
        </w:numPr>
        <w:tabs>
          <w:tab w:val="left" w:pos="3475"/>
        </w:tabs>
        <w:ind w:left="3665" w:hanging="387"/>
        <w:jc w:val="left"/>
      </w:pPr>
      <w:r>
        <w:rPr>
          <w:rFonts w:hint="eastAsia"/>
        </w:rPr>
        <w:t>平</w:t>
      </w:r>
      <w:r>
        <w:t xml:space="preserve"> </w:t>
      </w:r>
      <w:r>
        <w:rPr>
          <w:rFonts w:hint="eastAsia"/>
        </w:rPr>
        <w:t>战</w:t>
      </w:r>
      <w:r>
        <w:t xml:space="preserve"> </w:t>
      </w:r>
      <w:r>
        <w:rPr>
          <w:rFonts w:hint="eastAsia"/>
        </w:rPr>
        <w:t>转</w:t>
      </w:r>
      <w:r>
        <w:rPr>
          <w:rFonts w:hint="eastAsia"/>
          <w:lang w:val="en-US"/>
        </w:rPr>
        <w:t xml:space="preserve"> </w:t>
      </w:r>
      <w:r>
        <w:rPr>
          <w:rFonts w:hint="eastAsia"/>
        </w:rPr>
        <w:t>换</w:t>
      </w:r>
      <w:r>
        <w:t xml:space="preserve"> </w:t>
      </w:r>
    </w:p>
    <w:p/>
    <w:p>
      <w:pPr>
        <w:pStyle w:val="16"/>
        <w:tabs>
          <w:tab w:val="left" w:pos="1108"/>
        </w:tabs>
        <w:spacing w:before="161" w:line="364" w:lineRule="auto"/>
        <w:ind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.1</w:t>
      </w:r>
      <w:r>
        <w:rPr>
          <w:rFonts w:hint="eastAsia"/>
          <w:b/>
          <w:bCs/>
          <w:spacing w:val="-10"/>
          <w:sz w:val="24"/>
          <w:lang w:val="en-US"/>
        </w:rPr>
        <w:t xml:space="preserve"> </w:t>
      </w:r>
      <w:r>
        <w:rPr>
          <w:rFonts w:hint="eastAsia"/>
          <w:spacing w:val="-10"/>
          <w:sz w:val="24"/>
        </w:rPr>
        <w:t>兼顾人防工程防护功能平战转换设计应坚持安全可靠、就地取材、加工和安装快速简单的原则，并做到平战转换设计与工程设计同步，平战转换预留、预埋与工程施工同步，平战转换实施与转换时限同步。</w:t>
      </w:r>
    </w:p>
    <w:p>
      <w:pPr>
        <w:pStyle w:val="16"/>
        <w:tabs>
          <w:tab w:val="left" w:pos="1108"/>
        </w:tabs>
        <w:spacing w:before="161" w:line="364" w:lineRule="auto"/>
        <w:ind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.2</w:t>
      </w:r>
      <w:r>
        <w:rPr>
          <w:rFonts w:hint="eastAsia"/>
          <w:spacing w:val="-10"/>
          <w:sz w:val="24"/>
          <w:lang w:val="en-US"/>
        </w:rPr>
        <w:t xml:space="preserve"> </w:t>
      </w:r>
      <w:r>
        <w:rPr>
          <w:rFonts w:hint="eastAsia"/>
          <w:spacing w:val="-10"/>
          <w:sz w:val="24"/>
        </w:rPr>
        <w:t>兼顾人防工程防护功能平战转换设计宜采用标准化、通用化、定型化的防护设备和构件。</w:t>
      </w:r>
    </w:p>
    <w:p>
      <w:pPr>
        <w:pStyle w:val="16"/>
        <w:tabs>
          <w:tab w:val="left" w:pos="1108"/>
        </w:tabs>
        <w:spacing w:before="161" w:line="364" w:lineRule="auto"/>
        <w:ind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.3</w:t>
      </w:r>
      <w:r>
        <w:rPr>
          <w:rFonts w:hint="eastAsia"/>
          <w:b/>
          <w:bCs/>
          <w:spacing w:val="-10"/>
          <w:sz w:val="24"/>
          <w:lang w:val="en-US"/>
        </w:rPr>
        <w:t xml:space="preserve"> </w:t>
      </w:r>
      <w:r>
        <w:rPr>
          <w:rFonts w:hint="eastAsia"/>
          <w:spacing w:val="-10"/>
          <w:sz w:val="24"/>
        </w:rPr>
        <w:t>兼顾人防工程下列各项应与工程施工、安装同步完成：</w:t>
      </w:r>
    </w:p>
    <w:p>
      <w:pPr>
        <w:pStyle w:val="16"/>
        <w:numPr>
          <w:ilvl w:val="0"/>
          <w:numId w:val="21"/>
        </w:numPr>
        <w:tabs>
          <w:tab w:val="left" w:pos="1108"/>
        </w:tabs>
        <w:spacing w:before="157" w:line="364" w:lineRule="auto"/>
        <w:ind w:right="254" w:firstLine="482"/>
        <w:jc w:val="both"/>
        <w:rPr>
          <w:spacing w:val="-5"/>
          <w:sz w:val="24"/>
        </w:rPr>
      </w:pPr>
      <w:r>
        <w:rPr>
          <w:rFonts w:hint="eastAsia"/>
          <w:spacing w:val="-5"/>
          <w:sz w:val="24"/>
        </w:rPr>
        <w:t>现浇的钢筋混凝土和混凝土结构、构件。</w:t>
      </w:r>
    </w:p>
    <w:p>
      <w:pPr>
        <w:pStyle w:val="16"/>
        <w:numPr>
          <w:ilvl w:val="0"/>
          <w:numId w:val="21"/>
        </w:numPr>
        <w:tabs>
          <w:tab w:val="left" w:pos="1108"/>
        </w:tabs>
        <w:spacing w:before="157" w:line="364" w:lineRule="auto"/>
        <w:ind w:right="254" w:firstLine="482"/>
        <w:jc w:val="both"/>
        <w:rPr>
          <w:spacing w:val="-5"/>
          <w:sz w:val="24"/>
        </w:rPr>
      </w:pPr>
      <w:r>
        <w:rPr>
          <w:rFonts w:hint="eastAsia"/>
          <w:spacing w:val="-5"/>
          <w:sz w:val="24"/>
        </w:rPr>
        <w:t>战时专用及平战两用的出入口、连通口及其他孔口的防护设施。</w:t>
      </w:r>
    </w:p>
    <w:p>
      <w:pPr>
        <w:pStyle w:val="16"/>
        <w:numPr>
          <w:ilvl w:val="0"/>
          <w:numId w:val="21"/>
        </w:numPr>
        <w:tabs>
          <w:tab w:val="left" w:pos="1108"/>
        </w:tabs>
        <w:spacing w:before="157" w:line="364" w:lineRule="auto"/>
        <w:ind w:right="254" w:firstLine="482"/>
        <w:jc w:val="both"/>
        <w:rPr>
          <w:spacing w:val="-5"/>
          <w:sz w:val="24"/>
        </w:rPr>
      </w:pPr>
      <w:r>
        <w:rPr>
          <w:rFonts w:hint="eastAsia"/>
          <w:spacing w:val="-5"/>
          <w:sz w:val="24"/>
        </w:rPr>
        <w:t>战时使用的给水引入管、排水出户管和防爆波地漏。</w:t>
      </w:r>
    </w:p>
    <w:p>
      <w:pPr>
        <w:pStyle w:val="16"/>
        <w:tabs>
          <w:tab w:val="left" w:pos="1108"/>
        </w:tabs>
        <w:spacing w:before="161" w:line="364" w:lineRule="auto"/>
        <w:ind w:left="259"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.4</w:t>
      </w:r>
      <w:r>
        <w:rPr>
          <w:rFonts w:hint="eastAsia"/>
          <w:b/>
          <w:bCs/>
          <w:spacing w:val="-10"/>
          <w:sz w:val="24"/>
          <w:lang w:val="en-US"/>
        </w:rPr>
        <w:t xml:space="preserve"> </w:t>
      </w:r>
      <w:r>
        <w:rPr>
          <w:rFonts w:hint="eastAsia"/>
          <w:spacing w:val="-10"/>
          <w:sz w:val="24"/>
        </w:rPr>
        <w:t>兼顾人防工程平战功能转换时限应符合下列规定：</w:t>
      </w:r>
    </w:p>
    <w:p>
      <w:pPr>
        <w:pStyle w:val="16"/>
        <w:numPr>
          <w:ilvl w:val="0"/>
          <w:numId w:val="22"/>
        </w:numPr>
        <w:tabs>
          <w:tab w:val="left" w:pos="1108"/>
        </w:tabs>
        <w:spacing w:before="157" w:line="364" w:lineRule="auto"/>
        <w:ind w:right="254" w:firstLine="482"/>
        <w:jc w:val="both"/>
        <w:rPr>
          <w:spacing w:val="-5"/>
          <w:sz w:val="24"/>
        </w:rPr>
      </w:pPr>
      <w:r>
        <w:rPr>
          <w:rFonts w:hint="eastAsia"/>
          <w:spacing w:val="-5"/>
          <w:sz w:val="24"/>
        </w:rPr>
        <w:t>早期转换应在30天内完成物资、器材筹措和构件加工。</w:t>
      </w:r>
    </w:p>
    <w:p>
      <w:pPr>
        <w:pStyle w:val="16"/>
        <w:numPr>
          <w:ilvl w:val="0"/>
          <w:numId w:val="22"/>
        </w:numPr>
        <w:tabs>
          <w:tab w:val="left" w:pos="1108"/>
        </w:tabs>
        <w:spacing w:before="157" w:line="364" w:lineRule="auto"/>
        <w:ind w:right="254" w:firstLine="482"/>
        <w:jc w:val="both"/>
        <w:rPr>
          <w:spacing w:val="-5"/>
          <w:sz w:val="24"/>
        </w:rPr>
      </w:pPr>
      <w:r>
        <w:rPr>
          <w:rFonts w:hint="eastAsia"/>
          <w:spacing w:val="-5"/>
          <w:sz w:val="24"/>
        </w:rPr>
        <w:t>临战转换应在15天内完成对外出入口和孔口的封堵。</w:t>
      </w:r>
    </w:p>
    <w:p>
      <w:pPr>
        <w:pStyle w:val="16"/>
        <w:numPr>
          <w:ilvl w:val="0"/>
          <w:numId w:val="22"/>
        </w:numPr>
        <w:tabs>
          <w:tab w:val="left" w:pos="1108"/>
        </w:tabs>
        <w:spacing w:before="157" w:line="364" w:lineRule="auto"/>
        <w:ind w:right="254" w:firstLine="482"/>
        <w:jc w:val="both"/>
        <w:rPr>
          <w:spacing w:val="-5"/>
          <w:sz w:val="24"/>
        </w:rPr>
      </w:pPr>
      <w:r>
        <w:rPr>
          <w:rFonts w:hint="eastAsia"/>
          <w:spacing w:val="-5"/>
          <w:sz w:val="24"/>
        </w:rPr>
        <w:t>紧急转换应在3天内完成防护单元连通口转换和综合调试。</w:t>
      </w:r>
    </w:p>
    <w:p>
      <w:pPr>
        <w:pStyle w:val="16"/>
        <w:tabs>
          <w:tab w:val="left" w:pos="1108"/>
        </w:tabs>
        <w:spacing w:before="161" w:line="364" w:lineRule="auto"/>
        <w:ind w:left="259"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w:t>
      </w:r>
      <w:r>
        <w:rPr>
          <w:rFonts w:hint="eastAsia"/>
          <w:b/>
          <w:bCs/>
          <w:spacing w:val="-10"/>
          <w:sz w:val="24"/>
          <w:lang w:val="en-US"/>
        </w:rPr>
        <w:t xml:space="preserve">5 </w:t>
      </w:r>
      <w:r>
        <w:rPr>
          <w:rFonts w:hint="eastAsia"/>
          <w:spacing w:val="-10"/>
          <w:sz w:val="24"/>
        </w:rPr>
        <w:t>兼顾人防工程采取的平战转换措施，应满足战时防护、密闭的要求，甲类紧急人员掩蔽工程尚应满足防早期核辐射的要求。</w:t>
      </w:r>
    </w:p>
    <w:p>
      <w:pPr>
        <w:pStyle w:val="16"/>
        <w:tabs>
          <w:tab w:val="left" w:pos="1108"/>
        </w:tabs>
        <w:spacing w:before="161" w:line="364" w:lineRule="auto"/>
        <w:ind w:left="259"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w:t>
      </w:r>
      <w:r>
        <w:rPr>
          <w:rFonts w:hint="eastAsia"/>
          <w:b/>
          <w:bCs/>
          <w:spacing w:val="-10"/>
          <w:sz w:val="24"/>
          <w:lang w:val="en-US"/>
        </w:rPr>
        <w:t>6</w:t>
      </w:r>
      <w:r>
        <w:rPr>
          <w:rFonts w:hint="eastAsia"/>
          <w:spacing w:val="-10"/>
          <w:sz w:val="24"/>
          <w:lang w:val="en-US"/>
        </w:rPr>
        <w:t xml:space="preserve"> </w:t>
      </w:r>
      <w:r>
        <w:rPr>
          <w:rFonts w:hint="eastAsia"/>
          <w:spacing w:val="-10"/>
          <w:sz w:val="24"/>
        </w:rPr>
        <w:t>专供平时使用的通风口须采用防护密闭门封堵。</w:t>
      </w:r>
    </w:p>
    <w:p>
      <w:pPr>
        <w:pStyle w:val="16"/>
        <w:tabs>
          <w:tab w:val="left" w:pos="1108"/>
        </w:tabs>
        <w:spacing w:before="161" w:line="364" w:lineRule="auto"/>
        <w:ind w:left="259" w:right="806"/>
        <w:jc w:val="both"/>
        <w:rPr>
          <w:rFonts w:ascii="黑体"/>
          <w:color w:val="FF0000"/>
          <w:sz w:val="21"/>
        </w:rPr>
      </w:pPr>
      <w:r>
        <w:rPr>
          <w:rFonts w:hint="eastAsia"/>
          <w:b/>
          <w:bCs/>
          <w:spacing w:val="-10"/>
          <w:sz w:val="24"/>
        </w:rPr>
        <w:t>9.</w:t>
      </w:r>
      <w:r>
        <w:rPr>
          <w:rFonts w:hint="eastAsia"/>
          <w:b/>
          <w:bCs/>
          <w:spacing w:val="-10"/>
          <w:sz w:val="24"/>
          <w:lang w:val="en-US"/>
        </w:rPr>
        <w:t>0</w:t>
      </w:r>
      <w:r>
        <w:rPr>
          <w:rFonts w:hint="eastAsia"/>
          <w:b/>
          <w:bCs/>
          <w:spacing w:val="-10"/>
          <w:sz w:val="24"/>
        </w:rPr>
        <w:t>.</w:t>
      </w:r>
      <w:r>
        <w:rPr>
          <w:rFonts w:hint="eastAsia"/>
          <w:b/>
          <w:bCs/>
          <w:spacing w:val="-10"/>
          <w:sz w:val="24"/>
          <w:lang w:val="en-US"/>
        </w:rPr>
        <w:t>7</w:t>
      </w:r>
      <w:r>
        <w:rPr>
          <w:rFonts w:hint="eastAsia"/>
          <w:spacing w:val="-10"/>
          <w:sz w:val="24"/>
          <w:lang w:val="en-US"/>
        </w:rPr>
        <w:t xml:space="preserve"> </w:t>
      </w:r>
      <w:r>
        <w:rPr>
          <w:rFonts w:hint="eastAsia"/>
          <w:spacing w:val="-10"/>
          <w:sz w:val="24"/>
        </w:rPr>
        <w:t>不应在兼顾人防工程顶板上或防护密闭墙板上开设的采光井等任何需要增加临战转换工作量的孔洞。</w:t>
      </w:r>
    </w:p>
    <w:p>
      <w:pPr>
        <w:pStyle w:val="16"/>
        <w:tabs>
          <w:tab w:val="left" w:pos="1108"/>
        </w:tabs>
        <w:spacing w:before="161" w:line="364" w:lineRule="auto"/>
        <w:ind w:left="259" w:right="806"/>
        <w:jc w:val="both"/>
        <w:rPr>
          <w:spacing w:val="-10"/>
          <w:sz w:val="24"/>
        </w:rPr>
      </w:pPr>
      <w:r>
        <w:rPr>
          <w:rFonts w:hint="eastAsia"/>
          <w:b/>
          <w:bCs/>
          <w:spacing w:val="-10"/>
          <w:sz w:val="24"/>
        </w:rPr>
        <w:t>9.</w:t>
      </w:r>
      <w:r>
        <w:rPr>
          <w:rFonts w:hint="eastAsia"/>
          <w:b/>
          <w:bCs/>
          <w:spacing w:val="-10"/>
          <w:sz w:val="24"/>
          <w:lang w:val="en-US"/>
        </w:rPr>
        <w:t>0</w:t>
      </w:r>
      <w:r>
        <w:rPr>
          <w:rFonts w:hint="eastAsia"/>
          <w:b/>
          <w:bCs/>
          <w:spacing w:val="-10"/>
          <w:sz w:val="24"/>
        </w:rPr>
        <w:t>.</w:t>
      </w:r>
      <w:r>
        <w:rPr>
          <w:rFonts w:hint="eastAsia"/>
          <w:b/>
          <w:bCs/>
          <w:spacing w:val="-10"/>
          <w:sz w:val="24"/>
          <w:lang w:val="en-US"/>
        </w:rPr>
        <w:t>8</w:t>
      </w:r>
      <w:r>
        <w:rPr>
          <w:rFonts w:hint="eastAsia"/>
          <w:spacing w:val="-10"/>
          <w:sz w:val="24"/>
          <w:lang w:val="en-US"/>
        </w:rPr>
        <w:t xml:space="preserve"> </w:t>
      </w:r>
      <w:r>
        <w:rPr>
          <w:rFonts w:hint="eastAsia"/>
          <w:spacing w:val="-10"/>
          <w:sz w:val="24"/>
        </w:rPr>
        <w:t>战时使用的出入口、单元间连通口、通风口的防护密闭门、门框及其安装吊钩应在工程施工、安装时一次完成。</w:t>
      </w:r>
    </w:p>
    <w:p>
      <w:pPr>
        <w:pStyle w:val="16"/>
        <w:tabs>
          <w:tab w:val="left" w:pos="1108"/>
        </w:tabs>
        <w:spacing w:before="161" w:line="364" w:lineRule="auto"/>
        <w:ind w:left="259" w:right="806"/>
        <w:jc w:val="both"/>
        <w:rPr>
          <w:b/>
          <w:bCs/>
          <w:spacing w:val="-10"/>
          <w:sz w:val="24"/>
        </w:rPr>
      </w:pPr>
      <w:r>
        <w:rPr>
          <w:rFonts w:hint="eastAsia"/>
          <w:b/>
          <w:bCs/>
          <w:spacing w:val="-10"/>
          <w:sz w:val="24"/>
          <w:lang w:val="en-US"/>
        </w:rPr>
        <w:t>9</w:t>
      </w:r>
      <w:r>
        <w:rPr>
          <w:rFonts w:hint="eastAsia"/>
          <w:b/>
          <w:bCs/>
          <w:spacing w:val="-10"/>
          <w:sz w:val="24"/>
        </w:rPr>
        <w:t>.</w:t>
      </w:r>
      <w:r>
        <w:rPr>
          <w:rFonts w:hint="eastAsia"/>
          <w:b/>
          <w:bCs/>
          <w:spacing w:val="-10"/>
          <w:sz w:val="24"/>
          <w:lang w:val="en-US"/>
        </w:rPr>
        <w:t>0</w:t>
      </w:r>
      <w:r>
        <w:rPr>
          <w:rFonts w:hint="eastAsia"/>
          <w:b/>
          <w:bCs/>
          <w:spacing w:val="-10"/>
          <w:sz w:val="24"/>
        </w:rPr>
        <w:t>.</w:t>
      </w:r>
      <w:r>
        <w:rPr>
          <w:rFonts w:hint="eastAsia"/>
          <w:b/>
          <w:bCs/>
          <w:spacing w:val="-10"/>
          <w:sz w:val="24"/>
          <w:lang w:val="en-US"/>
        </w:rPr>
        <w:t>9</w:t>
      </w:r>
      <w:r>
        <w:rPr>
          <w:rFonts w:hint="eastAsia"/>
          <w:b/>
          <w:bCs/>
          <w:spacing w:val="-10"/>
          <w:sz w:val="24"/>
        </w:rPr>
        <w:tab/>
      </w:r>
      <w:r>
        <w:rPr>
          <w:rFonts w:hint="eastAsia"/>
          <w:spacing w:val="-10"/>
          <w:sz w:val="24"/>
        </w:rPr>
        <w:t>防护单元内，平时设置吊顶时，吊顶饰面材料应方便拆卸。</w:t>
      </w:r>
    </w:p>
    <w:p>
      <w:pPr>
        <w:rPr>
          <w:rFonts w:ascii="Arial Unicode MS" w:eastAsia="Arial Unicode MS"/>
        </w:rPr>
      </w:pPr>
      <w:r>
        <w:rPr>
          <w:rFonts w:hint="eastAsia" w:ascii="Arial Unicode MS" w:eastAsia="Arial Unicode MS"/>
        </w:rPr>
        <w:br w:type="page"/>
      </w:r>
    </w:p>
    <w:p>
      <w:pPr>
        <w:pStyle w:val="3"/>
        <w:ind w:left="386" w:right="441"/>
        <w:jc w:val="center"/>
        <w:rPr>
          <w:rFonts w:ascii="Arial Unicode MS" w:eastAsia="Arial Unicode MS"/>
        </w:rPr>
      </w:pPr>
      <w:r>
        <w:rPr>
          <w:rFonts w:hint="eastAsia" w:ascii="Arial Unicode MS" w:eastAsia="Arial Unicode MS"/>
        </w:rPr>
        <w:t>本</w:t>
      </w:r>
      <w:r>
        <w:rPr>
          <w:rFonts w:hint="eastAsia" w:ascii="Arial Unicode MS" w:eastAsia="Arial Unicode MS"/>
          <w:lang w:eastAsia="zh-CN"/>
        </w:rPr>
        <w:t>规范</w:t>
      </w:r>
      <w:r>
        <w:rPr>
          <w:rFonts w:hint="eastAsia" w:ascii="Arial Unicode MS" w:eastAsia="Arial Unicode MS"/>
        </w:rPr>
        <w:t>用词说明</w:t>
      </w:r>
    </w:p>
    <w:p>
      <w:pPr>
        <w:pStyle w:val="16"/>
        <w:numPr>
          <w:ilvl w:val="3"/>
          <w:numId w:val="23"/>
        </w:numPr>
        <w:tabs>
          <w:tab w:val="left" w:pos="1039"/>
          <w:tab w:val="left" w:pos="1040"/>
        </w:tabs>
        <w:spacing w:before="331" w:line="338" w:lineRule="auto"/>
        <w:ind w:right="361" w:firstLine="422"/>
        <w:rPr>
          <w:sz w:val="24"/>
          <w:szCs w:val="24"/>
        </w:rPr>
      </w:pPr>
      <w:r>
        <w:rPr>
          <w:spacing w:val="-9"/>
          <w:sz w:val="24"/>
          <w:szCs w:val="24"/>
        </w:rPr>
        <w:t>为便于在执行本</w:t>
      </w:r>
      <w:r>
        <w:rPr>
          <w:rFonts w:hint="eastAsia"/>
          <w:spacing w:val="-9"/>
          <w:sz w:val="24"/>
          <w:szCs w:val="24"/>
          <w:lang w:eastAsia="zh-CN"/>
        </w:rPr>
        <w:t>规范</w:t>
      </w:r>
      <w:r>
        <w:rPr>
          <w:spacing w:val="-9"/>
          <w:sz w:val="24"/>
          <w:szCs w:val="24"/>
        </w:rPr>
        <w:t>条文时区别对待，对要求严格程度不</w:t>
      </w:r>
      <w:r>
        <w:rPr>
          <w:spacing w:val="-3"/>
          <w:sz w:val="24"/>
          <w:szCs w:val="24"/>
        </w:rPr>
        <w:t>同的用词说明如下：</w:t>
      </w:r>
    </w:p>
    <w:p>
      <w:pPr>
        <w:pStyle w:val="16"/>
        <w:numPr>
          <w:ilvl w:val="4"/>
          <w:numId w:val="23"/>
        </w:numPr>
        <w:tabs>
          <w:tab w:val="left" w:pos="1250"/>
        </w:tabs>
        <w:spacing w:before="2"/>
        <w:ind w:hanging="319"/>
        <w:rPr>
          <w:sz w:val="24"/>
          <w:szCs w:val="24"/>
        </w:rPr>
      </w:pPr>
      <w:r>
        <w:rPr>
          <w:spacing w:val="-3"/>
          <w:sz w:val="24"/>
          <w:szCs w:val="24"/>
        </w:rPr>
        <w:t>表示很严格，非这样做不可的：</w:t>
      </w:r>
    </w:p>
    <w:p>
      <w:pPr>
        <w:pStyle w:val="6"/>
        <w:spacing w:before="110"/>
        <w:ind w:left="1245"/>
      </w:pPr>
      <w:r>
        <w:rPr>
          <w:spacing w:val="-3"/>
        </w:rPr>
        <w:t>正面词采用“必须”，反面词采用“严禁”；</w:t>
      </w:r>
    </w:p>
    <w:p>
      <w:pPr>
        <w:pStyle w:val="16"/>
        <w:numPr>
          <w:ilvl w:val="4"/>
          <w:numId w:val="23"/>
        </w:numPr>
        <w:tabs>
          <w:tab w:val="left" w:pos="1250"/>
        </w:tabs>
        <w:spacing w:before="110" w:line="340" w:lineRule="auto"/>
        <w:ind w:left="1246" w:right="1314" w:hanging="315"/>
        <w:rPr>
          <w:sz w:val="24"/>
          <w:szCs w:val="24"/>
        </w:rPr>
      </w:pPr>
      <w:r>
        <w:rPr>
          <w:spacing w:val="-3"/>
          <w:sz w:val="24"/>
          <w:szCs w:val="24"/>
        </w:rPr>
        <w:t xml:space="preserve">表示严格，在正常情况下均应这样做的： </w:t>
      </w:r>
      <w:r>
        <w:rPr>
          <w:spacing w:val="-5"/>
          <w:sz w:val="24"/>
          <w:szCs w:val="24"/>
        </w:rPr>
        <w:t>正面词采用“应”，反面词采用“不应”；</w:t>
      </w:r>
    </w:p>
    <w:p>
      <w:pPr>
        <w:pStyle w:val="16"/>
        <w:numPr>
          <w:ilvl w:val="4"/>
          <w:numId w:val="23"/>
        </w:numPr>
        <w:tabs>
          <w:tab w:val="left" w:pos="1251"/>
        </w:tabs>
        <w:spacing w:line="338" w:lineRule="auto"/>
        <w:ind w:left="1246" w:right="473" w:hanging="315"/>
        <w:rPr>
          <w:sz w:val="24"/>
          <w:szCs w:val="24"/>
        </w:rPr>
      </w:pPr>
      <w:r>
        <w:rPr>
          <w:spacing w:val="-3"/>
          <w:sz w:val="24"/>
          <w:szCs w:val="24"/>
        </w:rPr>
        <w:t>表示允许稍有选择，在条件许可时首先应这样做的： 正面词采用“宜”，反面词采用“不宜”；</w:t>
      </w:r>
    </w:p>
    <w:p>
      <w:pPr>
        <w:pStyle w:val="16"/>
        <w:numPr>
          <w:ilvl w:val="4"/>
          <w:numId w:val="23"/>
        </w:numPr>
        <w:tabs>
          <w:tab w:val="left" w:pos="1251"/>
        </w:tabs>
        <w:ind w:left="1250" w:hanging="319"/>
        <w:rPr>
          <w:sz w:val="24"/>
          <w:szCs w:val="24"/>
        </w:rPr>
      </w:pPr>
      <w:r>
        <w:rPr>
          <w:spacing w:val="-14"/>
          <w:sz w:val="24"/>
          <w:szCs w:val="24"/>
        </w:rPr>
        <w:t>表示有选择，在一定条件下可以这样做的，采用“可”。</w:t>
      </w:r>
    </w:p>
    <w:p>
      <w:pPr>
        <w:pStyle w:val="16"/>
        <w:numPr>
          <w:ilvl w:val="3"/>
          <w:numId w:val="23"/>
        </w:numPr>
        <w:tabs>
          <w:tab w:val="left" w:pos="1067"/>
          <w:tab w:val="left" w:pos="1068"/>
        </w:tabs>
        <w:spacing w:before="109" w:line="338" w:lineRule="auto"/>
        <w:ind w:left="301" w:right="341" w:firstLine="422"/>
        <w:rPr>
          <w:sz w:val="24"/>
          <w:szCs w:val="24"/>
        </w:rPr>
      </w:pPr>
      <w:r>
        <w:rPr>
          <w:spacing w:val="11"/>
          <w:sz w:val="24"/>
          <w:szCs w:val="24"/>
        </w:rPr>
        <w:t>条文中指明应按其他有关标准执行的写法为：“应符</w:t>
      </w:r>
      <w:r>
        <w:rPr>
          <w:spacing w:val="-3"/>
          <w:sz w:val="24"/>
          <w:szCs w:val="24"/>
        </w:rPr>
        <w:t>合……的规定”或“应按……执行”。</w:t>
      </w:r>
    </w:p>
    <w:p>
      <w:r>
        <w:br w:type="page"/>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del w:id="131" w:author="hnrf" w:date="2022-11-21T15:52:26Z"/>
          <w:sz w:val="20"/>
        </w:rPr>
      </w:pPr>
    </w:p>
    <w:p>
      <w:pPr>
        <w:pStyle w:val="6"/>
        <w:rPr>
          <w:del w:id="132" w:author="hnrf" w:date="2022-11-21T15:52:25Z"/>
          <w:sz w:val="20"/>
        </w:rPr>
      </w:pPr>
    </w:p>
    <w:p>
      <w:pPr>
        <w:pStyle w:val="6"/>
        <w:rPr>
          <w:sz w:val="20"/>
        </w:rPr>
      </w:pPr>
    </w:p>
    <w:p>
      <w:pPr>
        <w:pStyle w:val="2"/>
        <w:spacing w:before="199"/>
      </w:pPr>
      <w:r>
        <w:rPr>
          <w:rFonts w:hint="eastAsia"/>
        </w:rPr>
        <w:t>湖</w:t>
      </w:r>
      <w:r>
        <w:rPr>
          <w:rFonts w:hint="eastAsia"/>
          <w:lang w:val="en-US"/>
        </w:rPr>
        <w:t xml:space="preserve"> </w:t>
      </w:r>
      <w:r>
        <w:rPr>
          <w:rFonts w:hint="eastAsia"/>
        </w:rPr>
        <w:t>南</w:t>
      </w:r>
      <w:r>
        <w:t xml:space="preserve">  省 地 </w:t>
      </w:r>
      <w:r>
        <w:rPr>
          <w14:shadow w14:blurRad="50800" w14:dist="38100" w14:dir="2700000" w14:sx="100000" w14:sy="100000" w14:kx="0" w14:ky="0" w14:algn="tl">
            <w14:srgbClr w14:val="000000">
              <w14:alpha w14:val="60000"/>
            </w14:srgbClr>
          </w14:shadow>
        </w:rPr>
        <w:t>方</w:t>
      </w:r>
      <w:r>
        <w:t xml:space="preserve"> </w:t>
      </w:r>
      <w:r>
        <w:rPr>
          <w14:shadow w14:blurRad="50800" w14:dist="38100" w14:dir="2700000" w14:sx="100000" w14:sy="100000" w14:kx="0" w14:ky="0" w14:algn="tl">
            <w14:srgbClr w14:val="000000">
              <w14:alpha w14:val="60000"/>
            </w14:srgbClr>
          </w14:shadow>
        </w:rPr>
        <w:t>标</w:t>
      </w:r>
      <w:r>
        <w:rPr>
          <w:spacing w:val="89"/>
        </w:rPr>
        <w:t xml:space="preserve"> 准</w:t>
      </w:r>
    </w:p>
    <w:p>
      <w:pPr>
        <w:pStyle w:val="6"/>
        <w:rPr>
          <w:sz w:val="36"/>
        </w:rPr>
      </w:pPr>
    </w:p>
    <w:p>
      <w:pPr>
        <w:pStyle w:val="6"/>
        <w:spacing w:before="4"/>
        <w:rPr>
          <w:sz w:val="38"/>
        </w:rPr>
      </w:pPr>
    </w:p>
    <w:p>
      <w:pPr>
        <w:spacing w:before="1" w:line="367" w:lineRule="auto"/>
        <w:ind w:left="1107" w:right="1899"/>
        <w:jc w:val="center"/>
        <w:rPr>
          <w:sz w:val="36"/>
        </w:rPr>
      </w:pPr>
      <w:r>
        <w:rPr>
          <w:sz w:val="36"/>
        </w:rPr>
        <w:t xml:space="preserve">城 市 地 下 空 间 </w:t>
      </w:r>
      <w:r>
        <w:rPr>
          <w:rFonts w:hint="eastAsia"/>
          <w:sz w:val="36"/>
        </w:rPr>
        <w:t>建</w:t>
      </w:r>
      <w:r>
        <w:rPr>
          <w:rFonts w:hint="eastAsia"/>
          <w:sz w:val="36"/>
          <w:lang w:val="en-US"/>
        </w:rPr>
        <w:t xml:space="preserve"> </w:t>
      </w:r>
      <w:r>
        <w:rPr>
          <w:rFonts w:hint="eastAsia"/>
          <w:sz w:val="36"/>
        </w:rPr>
        <w:t>设</w:t>
      </w:r>
      <w:r>
        <w:rPr>
          <w:rFonts w:hint="eastAsia"/>
          <w:sz w:val="36"/>
          <w:lang w:val="en-US"/>
        </w:rPr>
        <w:t xml:space="preserve"> </w:t>
      </w:r>
      <w:r>
        <w:rPr>
          <w:sz w:val="36"/>
        </w:rPr>
        <w:t xml:space="preserve">兼 顾 </w:t>
      </w:r>
    </w:p>
    <w:p>
      <w:pPr>
        <w:spacing w:before="1" w:line="367" w:lineRule="auto"/>
        <w:ind w:left="1107" w:right="1899"/>
        <w:jc w:val="center"/>
        <w:rPr>
          <w:sz w:val="36"/>
        </w:rPr>
      </w:pPr>
      <w:r>
        <w:rPr>
          <w:sz w:val="36"/>
        </w:rPr>
        <w:t xml:space="preserve">人 防 </w:t>
      </w:r>
      <w:r>
        <w:rPr>
          <w:rFonts w:hint="eastAsia"/>
          <w:sz w:val="36"/>
        </w:rPr>
        <w:t>需</w:t>
      </w:r>
      <w:r>
        <w:rPr>
          <w:rFonts w:hint="eastAsia"/>
          <w:sz w:val="36"/>
          <w:lang w:val="en-US"/>
        </w:rPr>
        <w:t xml:space="preserve"> </w:t>
      </w:r>
      <w:r>
        <w:rPr>
          <w:rFonts w:hint="eastAsia"/>
          <w:sz w:val="36"/>
        </w:rPr>
        <w:t>要</w:t>
      </w:r>
      <w:r>
        <w:rPr>
          <w:sz w:val="36"/>
        </w:rPr>
        <w:t xml:space="preserve"> </w:t>
      </w:r>
      <w:ins w:id="133" w:author="hnrf" w:date="2022-11-22T11:08:59Z">
        <w:r>
          <w:rPr>
            <w:rFonts w:hint="eastAsia"/>
            <w:sz w:val="36"/>
            <w:lang w:eastAsia="zh-CN"/>
          </w:rPr>
          <w:t>技术</w:t>
        </w:r>
      </w:ins>
      <w:ins w:id="134" w:author="hnrf" w:date="2022-11-22T11:09:01Z">
        <w:r>
          <w:rPr>
            <w:rFonts w:hint="eastAsia"/>
            <w:sz w:val="36"/>
            <w:lang w:eastAsia="zh-CN"/>
          </w:rPr>
          <w:t>规范</w:t>
        </w:r>
      </w:ins>
      <w:del w:id="135" w:author="hnrf" w:date="2022-11-22T11:08:53Z">
        <w:r>
          <w:rPr>
            <w:sz w:val="36"/>
          </w:rPr>
          <w:delText>标</w:delText>
        </w:r>
      </w:del>
      <w:del w:id="136" w:author="hnrf" w:date="2022-11-22T11:08:52Z">
        <w:r>
          <w:rPr>
            <w:sz w:val="36"/>
          </w:rPr>
          <w:delText xml:space="preserve"> 准</w:delText>
        </w:r>
      </w:del>
    </w:p>
    <w:p>
      <w:pPr>
        <w:tabs>
          <w:tab w:val="left" w:pos="2099"/>
        </w:tabs>
        <w:spacing w:before="2"/>
        <w:ind w:right="670"/>
        <w:jc w:val="center"/>
        <w:rPr>
          <w:sz w:val="36"/>
        </w:rPr>
      </w:pPr>
      <w:r>
        <w:rPr>
          <w:sz w:val="36"/>
        </w:rPr>
        <w:t>D</w:t>
      </w:r>
      <w:r>
        <w:rPr>
          <w:spacing w:val="-60"/>
          <w:sz w:val="36"/>
        </w:rPr>
        <w:t xml:space="preserve"> </w:t>
      </w:r>
      <w:r>
        <w:rPr>
          <w:sz w:val="36"/>
        </w:rPr>
        <w:t>B</w:t>
      </w:r>
      <w:r>
        <w:rPr>
          <w:spacing w:val="-60"/>
          <w:sz w:val="36"/>
        </w:rPr>
        <w:t xml:space="preserve"> </w:t>
      </w:r>
      <w:r>
        <w:rPr>
          <w:rFonts w:hint="eastAsia"/>
          <w:sz w:val="36"/>
          <w:lang w:val="en-US"/>
        </w:rPr>
        <w:t>X X</w:t>
      </w:r>
      <w:r>
        <w:rPr>
          <w:sz w:val="36"/>
        </w:rPr>
        <w:t>/</w:t>
      </w:r>
      <w:r>
        <w:rPr>
          <w:spacing w:val="-60"/>
          <w:sz w:val="36"/>
        </w:rPr>
        <w:t xml:space="preserve"> </w:t>
      </w:r>
      <w:r>
        <w:rPr>
          <w:sz w:val="36"/>
        </w:rPr>
        <w:t>T</w:t>
      </w:r>
      <w:r>
        <w:rPr>
          <w:sz w:val="36"/>
        </w:rPr>
        <w:tab/>
      </w:r>
      <w:r>
        <w:rPr>
          <w:rFonts w:hint="eastAsia"/>
          <w:sz w:val="36"/>
          <w:lang w:val="en-US"/>
        </w:rPr>
        <w:t>X</w:t>
      </w:r>
      <w:r>
        <w:rPr>
          <w:spacing w:val="-60"/>
          <w:sz w:val="36"/>
        </w:rPr>
        <w:t xml:space="preserve"> </w:t>
      </w:r>
      <w:r>
        <w:rPr>
          <w:rFonts w:hint="eastAsia"/>
          <w:sz w:val="36"/>
          <w:lang w:val="en-US"/>
        </w:rPr>
        <w:t>X</w:t>
      </w:r>
      <w:r>
        <w:rPr>
          <w:spacing w:val="-60"/>
          <w:sz w:val="36"/>
        </w:rPr>
        <w:t xml:space="preserve"> </w:t>
      </w:r>
      <w:r>
        <w:rPr>
          <w:rFonts w:hint="eastAsia"/>
          <w:sz w:val="36"/>
          <w:lang w:val="en-US"/>
        </w:rPr>
        <w:t>X</w:t>
      </w:r>
      <w:r>
        <w:rPr>
          <w:spacing w:val="-60"/>
          <w:sz w:val="36"/>
        </w:rPr>
        <w:t xml:space="preserve"> </w:t>
      </w:r>
      <w:r>
        <w:rPr>
          <w:rFonts w:hint="eastAsia"/>
          <w:sz w:val="36"/>
          <w:lang w:val="en-US"/>
        </w:rPr>
        <w:t>X</w:t>
      </w:r>
      <w:r>
        <w:rPr>
          <w:spacing w:val="-59"/>
          <w:sz w:val="36"/>
        </w:rPr>
        <w:t xml:space="preserve"> </w:t>
      </w:r>
      <w:r>
        <w:rPr>
          <w:sz w:val="36"/>
        </w:rPr>
        <w:t>-</w:t>
      </w:r>
      <w:r>
        <w:rPr>
          <w:spacing w:val="-60"/>
          <w:sz w:val="36"/>
        </w:rPr>
        <w:t xml:space="preserve"> </w:t>
      </w:r>
      <w:r>
        <w:rPr>
          <w:sz w:val="36"/>
        </w:rPr>
        <w:t>2</w:t>
      </w:r>
      <w:r>
        <w:rPr>
          <w:spacing w:val="-60"/>
          <w:sz w:val="36"/>
        </w:rPr>
        <w:t xml:space="preserve"> </w:t>
      </w:r>
      <w:r>
        <w:rPr>
          <w:sz w:val="36"/>
        </w:rPr>
        <w:t>0</w:t>
      </w:r>
      <w:r>
        <w:rPr>
          <w:spacing w:val="-60"/>
          <w:sz w:val="36"/>
        </w:rPr>
        <w:t xml:space="preserve"> </w:t>
      </w:r>
      <w:r>
        <w:rPr>
          <w:rFonts w:hint="eastAsia"/>
          <w:sz w:val="36"/>
          <w:lang w:val="en-US"/>
        </w:rPr>
        <w:t>2 2</w:t>
      </w:r>
    </w:p>
    <w:p>
      <w:pPr>
        <w:pStyle w:val="6"/>
        <w:rPr>
          <w:sz w:val="36"/>
        </w:rPr>
      </w:pPr>
    </w:p>
    <w:p>
      <w:pPr>
        <w:pStyle w:val="6"/>
        <w:spacing w:before="4"/>
        <w:rPr>
          <w:sz w:val="38"/>
        </w:rPr>
      </w:pPr>
    </w:p>
    <w:p>
      <w:pPr>
        <w:ind w:left="2" w:right="792"/>
        <w:jc w:val="center"/>
        <w:rPr>
          <w:sz w:val="36"/>
        </w:rPr>
      </w:pPr>
      <w:r>
        <w:rPr>
          <w:sz w:val="36"/>
        </w:rPr>
        <w:t>条 文 说  明</w:t>
      </w:r>
    </w:p>
    <w:p>
      <w:pPr>
        <w:jc w:val="center"/>
        <w:rPr>
          <w:sz w:val="36"/>
        </w:rPr>
        <w:sectPr>
          <w:pgSz w:w="11850" w:h="16790"/>
          <w:pgMar w:top="1600" w:right="1540" w:bottom="800" w:left="1540" w:header="0" w:footer="619" w:gutter="0"/>
          <w:cols w:space="720" w:num="1"/>
        </w:sectPr>
      </w:pPr>
    </w:p>
    <w:p>
      <w:pPr>
        <w:pStyle w:val="4"/>
        <w:tabs>
          <w:tab w:val="left" w:pos="602"/>
        </w:tabs>
        <w:ind w:right="545"/>
      </w:pPr>
      <w:r>
        <w:t>目</w:t>
      </w:r>
      <w:r>
        <w:tab/>
      </w:r>
      <w:r>
        <w:t>次</w:t>
      </w:r>
    </w:p>
    <w:p>
      <w:pPr>
        <w:pStyle w:val="6"/>
        <w:rPr>
          <w:sz w:val="30"/>
        </w:rPr>
      </w:pPr>
    </w:p>
    <w:p>
      <w:pPr>
        <w:pStyle w:val="6"/>
        <w:rPr>
          <w:sz w:val="30"/>
        </w:rPr>
      </w:pPr>
    </w:p>
    <w:p>
      <w:pPr>
        <w:pStyle w:val="6"/>
        <w:spacing w:before="5"/>
        <w:rPr>
          <w:sz w:val="28"/>
        </w:rPr>
      </w:pPr>
    </w:p>
    <w:p>
      <w:pPr>
        <w:pStyle w:val="6"/>
        <w:tabs>
          <w:tab w:val="left" w:pos="359"/>
          <w:tab w:val="left" w:leader="dot" w:pos="7448"/>
        </w:tabs>
        <w:ind w:right="547"/>
        <w:jc w:val="both"/>
        <w:rPr>
          <w:lang w:val="en-US"/>
        </w:rPr>
      </w:pPr>
      <w:r>
        <w:fldChar w:fldCharType="begin"/>
      </w:r>
      <w:r>
        <w:instrText xml:space="preserve"> HYPERLINK \l "_bookmark20" </w:instrText>
      </w:r>
      <w:r>
        <w:fldChar w:fldCharType="separate"/>
      </w:r>
      <w:r>
        <w:t>1</w:t>
      </w:r>
      <w:r>
        <w:tab/>
      </w:r>
      <w:r>
        <w:t>总 则</w:t>
      </w:r>
      <w:r>
        <w:tab/>
      </w:r>
      <w:r>
        <w:fldChar w:fldCharType="end"/>
      </w:r>
      <w:r>
        <w:rPr>
          <w:rFonts w:hint="eastAsia"/>
          <w:lang w:val="en-US"/>
        </w:rPr>
        <w:t>19</w:t>
      </w:r>
    </w:p>
    <w:p>
      <w:pPr>
        <w:pStyle w:val="16"/>
        <w:numPr>
          <w:ilvl w:val="0"/>
          <w:numId w:val="24"/>
        </w:numPr>
        <w:tabs>
          <w:tab w:val="left" w:pos="359"/>
          <w:tab w:val="left" w:pos="626"/>
          <w:tab w:val="left" w:leader="dot" w:pos="7448"/>
        </w:tabs>
        <w:spacing w:before="161"/>
        <w:ind w:right="547" w:hanging="626"/>
        <w:rPr>
          <w:sz w:val="24"/>
        </w:rPr>
      </w:pPr>
      <w:r>
        <w:fldChar w:fldCharType="begin"/>
      </w:r>
      <w:r>
        <w:instrText xml:space="preserve"> HYPERLINK \l "_bookmark21" </w:instrText>
      </w:r>
      <w:r>
        <w:fldChar w:fldCharType="separate"/>
      </w:r>
      <w:r>
        <w:rPr>
          <w:sz w:val="24"/>
        </w:rPr>
        <w:t>基本规定</w:t>
      </w:r>
      <w:r>
        <w:rPr>
          <w:sz w:val="24"/>
        </w:rPr>
        <w:tab/>
      </w:r>
      <w:r>
        <w:rPr>
          <w:rFonts w:hint="eastAsia"/>
          <w:sz w:val="24"/>
          <w:lang w:val="en-US"/>
        </w:rPr>
        <w:t>1</w:t>
      </w:r>
      <w:r>
        <w:rPr>
          <w:rFonts w:hint="eastAsia"/>
          <w:sz w:val="24"/>
          <w:lang w:val="en-US"/>
        </w:rPr>
        <w:fldChar w:fldCharType="end"/>
      </w:r>
      <w:r>
        <w:rPr>
          <w:rFonts w:hint="eastAsia"/>
          <w:sz w:val="24"/>
          <w:lang w:val="en-US"/>
        </w:rPr>
        <w:t>9</w:t>
      </w:r>
    </w:p>
    <w:p>
      <w:pPr>
        <w:pStyle w:val="16"/>
        <w:numPr>
          <w:ilvl w:val="0"/>
          <w:numId w:val="24"/>
        </w:numPr>
        <w:tabs>
          <w:tab w:val="left" w:pos="359"/>
          <w:tab w:val="left" w:pos="626"/>
          <w:tab w:val="left" w:leader="dot" w:pos="7448"/>
        </w:tabs>
        <w:spacing w:before="158"/>
        <w:ind w:right="547" w:hanging="626"/>
        <w:rPr>
          <w:sz w:val="24"/>
        </w:rPr>
      </w:pPr>
      <w:r>
        <w:fldChar w:fldCharType="begin"/>
      </w:r>
      <w:r>
        <w:instrText xml:space="preserve"> HYPERLINK \l "_bookmark22" </w:instrText>
      </w:r>
      <w:r>
        <w:fldChar w:fldCharType="separate"/>
      </w:r>
      <w:r>
        <w:rPr>
          <w:sz w:val="24"/>
        </w:rPr>
        <w:t>建筑</w:t>
      </w:r>
      <w:r>
        <w:rPr>
          <w:sz w:val="24"/>
        </w:rPr>
        <w:tab/>
      </w:r>
      <w:r>
        <w:rPr>
          <w:rFonts w:hint="eastAsia"/>
          <w:sz w:val="24"/>
          <w:lang w:val="en-US"/>
        </w:rPr>
        <w:t>2</w:t>
      </w:r>
      <w:r>
        <w:rPr>
          <w:rFonts w:hint="eastAsia"/>
          <w:sz w:val="24"/>
          <w:lang w:val="en-US"/>
        </w:rPr>
        <w:fldChar w:fldCharType="end"/>
      </w:r>
      <w:r>
        <w:rPr>
          <w:rFonts w:hint="eastAsia"/>
          <w:sz w:val="24"/>
          <w:lang w:val="en-US"/>
        </w:rPr>
        <w:t>1</w:t>
      </w:r>
    </w:p>
    <w:p>
      <w:pPr>
        <w:pStyle w:val="6"/>
        <w:tabs>
          <w:tab w:val="left" w:pos="599"/>
          <w:tab w:val="left" w:pos="1079"/>
          <w:tab w:val="left" w:leader="dot" w:pos="7208"/>
        </w:tabs>
        <w:spacing w:before="161"/>
        <w:ind w:right="812"/>
        <w:jc w:val="center"/>
        <w:rPr>
          <w:lang w:val="en-US"/>
        </w:rPr>
      </w:pPr>
      <w:r>
        <w:fldChar w:fldCharType="begin"/>
      </w:r>
      <w:r>
        <w:instrText xml:space="preserve"> HYPERLINK \l "_bookmark23" </w:instrText>
      </w:r>
      <w:r>
        <w:fldChar w:fldCharType="separate"/>
      </w:r>
      <w:r>
        <w:t>4.1</w:t>
      </w:r>
      <w:r>
        <w:tab/>
      </w:r>
      <w:r>
        <w:t>主</w:t>
      </w:r>
      <w:r>
        <w:tab/>
      </w:r>
      <w:r>
        <w:t>体</w:t>
      </w:r>
      <w:r>
        <w:tab/>
      </w:r>
      <w:r>
        <w:rPr>
          <w:rFonts w:hint="eastAsia"/>
          <w:lang w:val="en-US"/>
        </w:rPr>
        <w:t>2</w:t>
      </w:r>
      <w:r>
        <w:rPr>
          <w:rFonts w:hint="eastAsia"/>
          <w:lang w:val="en-US"/>
        </w:rPr>
        <w:fldChar w:fldCharType="end"/>
      </w:r>
      <w:r>
        <w:rPr>
          <w:rFonts w:hint="eastAsia"/>
          <w:lang w:val="en-US"/>
        </w:rPr>
        <w:t>1</w:t>
      </w:r>
    </w:p>
    <w:p>
      <w:pPr>
        <w:pStyle w:val="6"/>
        <w:tabs>
          <w:tab w:val="left" w:pos="599"/>
          <w:tab w:val="left" w:leader="dot" w:pos="7208"/>
        </w:tabs>
        <w:spacing w:before="158"/>
        <w:ind w:right="812"/>
        <w:jc w:val="center"/>
        <w:rPr>
          <w:lang w:val="en-US"/>
        </w:rPr>
      </w:pPr>
      <w:r>
        <w:fldChar w:fldCharType="begin"/>
      </w:r>
      <w:r>
        <w:instrText xml:space="preserve"> HYPERLINK \l "_bookmark24" </w:instrText>
      </w:r>
      <w:r>
        <w:fldChar w:fldCharType="separate"/>
      </w:r>
      <w:r>
        <w:t>4.2</w:t>
      </w:r>
      <w:r>
        <w:tab/>
      </w:r>
      <w:r>
        <w:t>出入口</w:t>
      </w:r>
      <w:r>
        <w:tab/>
      </w:r>
      <w:r>
        <w:rPr>
          <w:rFonts w:hint="eastAsia"/>
          <w:lang w:val="en-US"/>
        </w:rPr>
        <w:t>2</w:t>
      </w:r>
      <w:r>
        <w:rPr>
          <w:rFonts w:hint="eastAsia"/>
          <w:lang w:val="en-US"/>
        </w:rPr>
        <w:fldChar w:fldCharType="end"/>
      </w:r>
      <w:r>
        <w:rPr>
          <w:rFonts w:hint="eastAsia"/>
          <w:lang w:val="en-US"/>
        </w:rPr>
        <w:t>2</w:t>
      </w:r>
    </w:p>
    <w:p>
      <w:pPr>
        <w:pStyle w:val="6"/>
        <w:tabs>
          <w:tab w:val="left" w:pos="599"/>
          <w:tab w:val="left" w:pos="1079"/>
          <w:tab w:val="left" w:leader="dot" w:pos="7208"/>
        </w:tabs>
        <w:spacing w:before="160"/>
        <w:ind w:right="812"/>
        <w:jc w:val="center"/>
        <w:rPr>
          <w:lang w:val="en-US"/>
        </w:rPr>
      </w:pPr>
      <w:r>
        <w:fldChar w:fldCharType="begin"/>
      </w:r>
      <w:r>
        <w:instrText xml:space="preserve"> HYPERLINK \l "_bookmark25" </w:instrText>
      </w:r>
      <w:r>
        <w:fldChar w:fldCharType="separate"/>
      </w:r>
      <w:r>
        <w:t>4.3</w:t>
      </w:r>
      <w:r>
        <w:tab/>
      </w:r>
      <w:r>
        <w:t>孔</w:t>
      </w:r>
      <w:r>
        <w:tab/>
      </w:r>
      <w:r>
        <w:t>口</w:t>
      </w:r>
      <w:r>
        <w:tab/>
      </w:r>
      <w:r>
        <w:rPr>
          <w:rFonts w:hint="eastAsia"/>
          <w:lang w:val="en-US"/>
        </w:rPr>
        <w:t>2</w:t>
      </w:r>
      <w:r>
        <w:rPr>
          <w:rFonts w:hint="eastAsia"/>
          <w:lang w:val="en-US"/>
        </w:rPr>
        <w:fldChar w:fldCharType="end"/>
      </w:r>
      <w:r>
        <w:rPr>
          <w:rFonts w:hint="eastAsia"/>
          <w:lang w:val="en-US"/>
        </w:rPr>
        <w:t>2</w:t>
      </w:r>
    </w:p>
    <w:p>
      <w:pPr>
        <w:pStyle w:val="6"/>
        <w:tabs>
          <w:tab w:val="left" w:pos="599"/>
          <w:tab w:val="left" w:leader="dot" w:pos="7208"/>
        </w:tabs>
        <w:spacing w:before="158"/>
        <w:ind w:right="812"/>
        <w:jc w:val="center"/>
      </w:pPr>
      <w:r>
        <w:fldChar w:fldCharType="begin"/>
      </w:r>
      <w:r>
        <w:instrText xml:space="preserve"> HYPERLINK \l "_bookmark26" </w:instrText>
      </w:r>
      <w:r>
        <w:fldChar w:fldCharType="separate"/>
      </w:r>
      <w:r>
        <w:t>4.5</w:t>
      </w:r>
      <w:r>
        <w:tab/>
      </w:r>
      <w:r>
        <w:t>平战功能转换</w:t>
      </w:r>
      <w:r>
        <w:tab/>
      </w:r>
      <w:r>
        <w:rPr>
          <w:rFonts w:hint="eastAsia"/>
          <w:lang w:val="en-US"/>
        </w:rPr>
        <w:t>2</w:t>
      </w:r>
      <w:r>
        <w:rPr>
          <w:rFonts w:hint="eastAsia"/>
          <w:lang w:val="en-US"/>
        </w:rPr>
        <w:fldChar w:fldCharType="end"/>
      </w:r>
      <w:r>
        <w:rPr>
          <w:rFonts w:hint="eastAsia"/>
          <w:lang w:val="en-US"/>
        </w:rPr>
        <w:t>3</w:t>
      </w:r>
    </w:p>
    <w:p>
      <w:pPr>
        <w:pStyle w:val="16"/>
        <w:numPr>
          <w:ilvl w:val="0"/>
          <w:numId w:val="24"/>
        </w:numPr>
        <w:tabs>
          <w:tab w:val="left" w:pos="359"/>
          <w:tab w:val="left" w:pos="360"/>
          <w:tab w:val="left" w:leader="dot" w:pos="7448"/>
        </w:tabs>
        <w:spacing w:before="161"/>
        <w:ind w:left="624" w:right="811" w:hanging="624"/>
        <w:rPr>
          <w:sz w:val="24"/>
        </w:rPr>
      </w:pPr>
      <w:r>
        <w:rPr>
          <w:sz w:val="24"/>
        </w:rPr>
        <w:t>结构</w:t>
      </w:r>
      <w:r>
        <w:rPr>
          <w:sz w:val="24"/>
        </w:rPr>
        <w:tab/>
      </w:r>
      <w:r>
        <w:rPr>
          <w:rFonts w:hint="eastAsia"/>
          <w:sz w:val="24"/>
          <w:lang w:val="en-US"/>
        </w:rPr>
        <w:t>24</w:t>
      </w:r>
    </w:p>
    <w:p>
      <w:pPr>
        <w:pStyle w:val="16"/>
        <w:numPr>
          <w:ilvl w:val="0"/>
          <w:numId w:val="24"/>
        </w:numPr>
        <w:tabs>
          <w:tab w:val="left" w:pos="359"/>
          <w:tab w:val="left" w:pos="360"/>
          <w:tab w:val="left" w:leader="dot" w:pos="7448"/>
        </w:tabs>
        <w:spacing w:before="161"/>
        <w:ind w:left="624" w:right="811" w:hanging="624"/>
        <w:rPr>
          <w:sz w:val="24"/>
        </w:rPr>
      </w:pPr>
      <w:r>
        <w:fldChar w:fldCharType="begin"/>
      </w:r>
      <w:r>
        <w:instrText xml:space="preserve"> HYPERLINK \l "_bookmark27" </w:instrText>
      </w:r>
      <w:r>
        <w:fldChar w:fldCharType="separate"/>
      </w:r>
      <w:r>
        <w:rPr>
          <w:sz w:val="24"/>
        </w:rPr>
        <w:t>通风</w:t>
      </w:r>
      <w:r>
        <w:rPr>
          <w:sz w:val="24"/>
        </w:rPr>
        <w:tab/>
      </w:r>
      <w:r>
        <w:rPr>
          <w:rFonts w:hint="eastAsia"/>
          <w:sz w:val="24"/>
          <w:lang w:val="en-US"/>
        </w:rPr>
        <w:t>2</w:t>
      </w:r>
      <w:r>
        <w:rPr>
          <w:rFonts w:hint="eastAsia"/>
          <w:sz w:val="24"/>
          <w:lang w:val="en-US"/>
        </w:rPr>
        <w:fldChar w:fldCharType="end"/>
      </w:r>
      <w:r>
        <w:rPr>
          <w:rFonts w:hint="eastAsia"/>
          <w:sz w:val="24"/>
          <w:lang w:val="en-US"/>
        </w:rPr>
        <w:t>5</w:t>
      </w:r>
    </w:p>
    <w:p>
      <w:pPr>
        <w:pStyle w:val="16"/>
        <w:numPr>
          <w:ilvl w:val="0"/>
          <w:numId w:val="24"/>
        </w:numPr>
        <w:tabs>
          <w:tab w:val="left" w:pos="359"/>
          <w:tab w:val="left" w:pos="360"/>
          <w:tab w:val="left" w:leader="dot" w:pos="7448"/>
        </w:tabs>
        <w:spacing w:before="159"/>
        <w:ind w:left="624" w:right="811" w:hanging="624"/>
        <w:rPr>
          <w:sz w:val="24"/>
        </w:rPr>
      </w:pPr>
      <w:r>
        <w:fldChar w:fldCharType="begin"/>
      </w:r>
      <w:r>
        <w:instrText xml:space="preserve"> HYPERLINK \l "_bookmark28" </w:instrText>
      </w:r>
      <w:r>
        <w:fldChar w:fldCharType="separate"/>
      </w:r>
      <w:r>
        <w:rPr>
          <w:sz w:val="24"/>
        </w:rPr>
        <w:t>给排水</w:t>
      </w:r>
      <w:r>
        <w:rPr>
          <w:sz w:val="24"/>
        </w:rPr>
        <w:tab/>
      </w:r>
      <w:r>
        <w:rPr>
          <w:rFonts w:hint="eastAsia"/>
          <w:sz w:val="24"/>
          <w:lang w:val="en-US"/>
        </w:rPr>
        <w:t>2</w:t>
      </w:r>
      <w:r>
        <w:rPr>
          <w:rFonts w:hint="eastAsia"/>
          <w:sz w:val="24"/>
          <w:lang w:val="en-US"/>
        </w:rPr>
        <w:fldChar w:fldCharType="end"/>
      </w:r>
      <w:r>
        <w:rPr>
          <w:rFonts w:hint="eastAsia"/>
          <w:sz w:val="24"/>
          <w:lang w:val="en-US"/>
        </w:rPr>
        <w:t>6</w:t>
      </w:r>
    </w:p>
    <w:p>
      <w:pPr>
        <w:pStyle w:val="16"/>
        <w:numPr>
          <w:ilvl w:val="0"/>
          <w:numId w:val="24"/>
        </w:numPr>
        <w:tabs>
          <w:tab w:val="left" w:pos="359"/>
          <w:tab w:val="left" w:pos="360"/>
          <w:tab w:val="left" w:leader="dot" w:pos="7448"/>
        </w:tabs>
        <w:spacing w:before="160"/>
        <w:ind w:left="624" w:right="811" w:hanging="624"/>
        <w:rPr>
          <w:sz w:val="24"/>
        </w:rPr>
      </w:pPr>
      <w:r>
        <w:fldChar w:fldCharType="begin"/>
      </w:r>
      <w:r>
        <w:instrText xml:space="preserve"> HYPERLINK \l "_bookmark29" </w:instrText>
      </w:r>
      <w:r>
        <w:fldChar w:fldCharType="separate"/>
      </w:r>
      <w:r>
        <w:rPr>
          <w:sz w:val="24"/>
        </w:rPr>
        <w:t>电气</w:t>
      </w:r>
      <w:r>
        <w:rPr>
          <w:sz w:val="24"/>
        </w:rPr>
        <w:tab/>
      </w:r>
      <w:r>
        <w:rPr>
          <w:rFonts w:hint="eastAsia"/>
          <w:sz w:val="24"/>
          <w:lang w:val="en-US"/>
        </w:rPr>
        <w:t>2</w:t>
      </w:r>
      <w:r>
        <w:rPr>
          <w:rFonts w:hint="eastAsia"/>
          <w:sz w:val="24"/>
          <w:lang w:val="en-US"/>
        </w:rPr>
        <w:fldChar w:fldCharType="end"/>
      </w:r>
      <w:r>
        <w:rPr>
          <w:rFonts w:hint="eastAsia"/>
          <w:sz w:val="24"/>
          <w:lang w:val="en-US"/>
        </w:rPr>
        <w:t>7</w:t>
      </w:r>
    </w:p>
    <w:p>
      <w:pPr>
        <w:pStyle w:val="16"/>
        <w:numPr>
          <w:ilvl w:val="0"/>
          <w:numId w:val="24"/>
        </w:numPr>
        <w:tabs>
          <w:tab w:val="left" w:pos="359"/>
          <w:tab w:val="left" w:pos="360"/>
          <w:tab w:val="left" w:leader="dot" w:pos="7448"/>
        </w:tabs>
        <w:spacing w:before="160"/>
        <w:ind w:left="624" w:right="811" w:hanging="624"/>
        <w:rPr>
          <w:sz w:val="24"/>
        </w:rPr>
      </w:pPr>
      <w:r>
        <w:fldChar w:fldCharType="begin"/>
      </w:r>
      <w:r>
        <w:instrText xml:space="preserve"> HYPERLINK \l "_bookmark29" </w:instrText>
      </w:r>
      <w:r>
        <w:fldChar w:fldCharType="separate"/>
      </w:r>
      <w:r>
        <w:rPr>
          <w:rFonts w:hint="eastAsia"/>
          <w:sz w:val="24"/>
        </w:rPr>
        <w:t>平战转换</w:t>
      </w:r>
      <w:r>
        <w:rPr>
          <w:sz w:val="24"/>
        </w:rPr>
        <w:tab/>
      </w:r>
      <w:r>
        <w:rPr>
          <w:rFonts w:hint="eastAsia"/>
          <w:sz w:val="24"/>
          <w:lang w:val="en-US"/>
        </w:rPr>
        <w:t>2</w:t>
      </w:r>
      <w:r>
        <w:rPr>
          <w:rFonts w:hint="eastAsia"/>
          <w:sz w:val="24"/>
          <w:lang w:val="en-US"/>
        </w:rPr>
        <w:fldChar w:fldCharType="end"/>
      </w:r>
      <w:r>
        <w:rPr>
          <w:rFonts w:hint="eastAsia"/>
          <w:sz w:val="24"/>
          <w:lang w:val="en-US"/>
        </w:rPr>
        <w:t>9</w:t>
      </w:r>
    </w:p>
    <w:p>
      <w:pPr>
        <w:pStyle w:val="6"/>
        <w:spacing w:before="7"/>
        <w:rPr>
          <w:sz w:val="30"/>
        </w:rPr>
      </w:pPr>
    </w:p>
    <w:p>
      <w:pPr>
        <w:rPr>
          <w:b/>
          <w:sz w:val="30"/>
        </w:rPr>
      </w:pPr>
      <w:bookmarkStart w:id="18" w:name="_bookmark20"/>
      <w:bookmarkEnd w:id="18"/>
      <w:r>
        <w:rPr>
          <w:b/>
          <w:spacing w:val="-1"/>
          <w:sz w:val="30"/>
        </w:rPr>
        <w:br w:type="page"/>
      </w:r>
    </w:p>
    <w:p>
      <w:pPr>
        <w:pStyle w:val="16"/>
        <w:numPr>
          <w:ilvl w:val="1"/>
          <w:numId w:val="24"/>
        </w:numPr>
        <w:tabs>
          <w:tab w:val="left" w:pos="3960"/>
        </w:tabs>
        <w:ind w:hanging="455"/>
        <w:rPr>
          <w:b/>
          <w:sz w:val="30"/>
        </w:rPr>
      </w:pPr>
      <w:r>
        <w:rPr>
          <w:b/>
          <w:spacing w:val="-1"/>
          <w:sz w:val="30"/>
        </w:rPr>
        <w:t>总 则</w:t>
      </w:r>
    </w:p>
    <w:p>
      <w:pPr>
        <w:pStyle w:val="6"/>
        <w:spacing w:before="9"/>
        <w:rPr>
          <w:b/>
          <w:sz w:val="30"/>
        </w:rPr>
      </w:pPr>
    </w:p>
    <w:p>
      <w:pPr>
        <w:pStyle w:val="16"/>
        <w:numPr>
          <w:ilvl w:val="2"/>
          <w:numId w:val="25"/>
        </w:numPr>
        <w:tabs>
          <w:tab w:val="left" w:pos="1108"/>
        </w:tabs>
        <w:spacing w:line="364" w:lineRule="auto"/>
        <w:ind w:right="807" w:firstLine="0"/>
        <w:jc w:val="both"/>
        <w:rPr>
          <w:spacing w:val="-9"/>
          <w:sz w:val="24"/>
        </w:rPr>
      </w:pPr>
      <w:r>
        <w:rPr>
          <w:spacing w:val="-9"/>
          <w:sz w:val="24"/>
        </w:rPr>
        <w:t>近年来，城市地下空间的开发数量快速增长，水平不断提高，体系越来越完善。地下停车场、地下道路、地下商业街、地下综合体等多种利用设施均已具备一定规模</w:t>
      </w:r>
      <w:r>
        <w:rPr>
          <w:rFonts w:hint="eastAsia"/>
          <w:spacing w:val="-9"/>
          <w:sz w:val="24"/>
        </w:rPr>
        <w:t>，</w:t>
      </w:r>
      <w:r>
        <w:rPr>
          <w:spacing w:val="-9"/>
          <w:sz w:val="24"/>
        </w:rPr>
        <w:t>开发地下空间的防护功能并纳入人民防空体系，对提高城市的整体防护能力具有重要的作用。</w:t>
      </w:r>
    </w:p>
    <w:p>
      <w:pPr>
        <w:pStyle w:val="16"/>
        <w:tabs>
          <w:tab w:val="left" w:pos="1108"/>
        </w:tabs>
        <w:spacing w:line="364" w:lineRule="auto"/>
        <w:ind w:right="807" w:firstLine="444" w:firstLineChars="200"/>
        <w:jc w:val="both"/>
        <w:rPr>
          <w:sz w:val="24"/>
        </w:rPr>
      </w:pPr>
      <w:r>
        <w:rPr>
          <w:spacing w:val="-9"/>
          <w:sz w:val="24"/>
        </w:rPr>
        <w:t>本</w:t>
      </w:r>
      <w:r>
        <w:rPr>
          <w:rFonts w:hint="eastAsia"/>
          <w:spacing w:val="-9"/>
          <w:sz w:val="24"/>
          <w:lang w:eastAsia="zh-CN"/>
        </w:rPr>
        <w:t>规范</w:t>
      </w:r>
      <w:r>
        <w:rPr>
          <w:spacing w:val="-9"/>
          <w:sz w:val="24"/>
        </w:rPr>
        <w:t>编制过程中，</w:t>
      </w:r>
      <w:r>
        <w:rPr>
          <w:rFonts w:hint="eastAsia"/>
          <w:spacing w:val="-9"/>
          <w:sz w:val="24"/>
        </w:rPr>
        <w:t>参考学习了其他省份的相关标准，</w:t>
      </w:r>
      <w:r>
        <w:rPr>
          <w:spacing w:val="-9"/>
          <w:sz w:val="24"/>
        </w:rPr>
        <w:t>根据收集到的其他省相关规范，编制组经过分析总结，结合我省实际情况，编制了本</w:t>
      </w:r>
      <w:r>
        <w:rPr>
          <w:rFonts w:hint="eastAsia"/>
          <w:spacing w:val="-9"/>
          <w:sz w:val="24"/>
          <w:lang w:eastAsia="zh-CN"/>
        </w:rPr>
        <w:t>规范</w:t>
      </w:r>
      <w:r>
        <w:rPr>
          <w:sz w:val="24"/>
        </w:rPr>
        <w:t>。</w:t>
      </w:r>
    </w:p>
    <w:p>
      <w:pPr>
        <w:pStyle w:val="16"/>
        <w:numPr>
          <w:ilvl w:val="2"/>
          <w:numId w:val="25"/>
        </w:numPr>
        <w:tabs>
          <w:tab w:val="left" w:pos="1108"/>
        </w:tabs>
        <w:spacing w:line="364" w:lineRule="auto"/>
        <w:ind w:right="807" w:firstLine="0"/>
        <w:jc w:val="both"/>
        <w:rPr>
          <w:spacing w:val="-9"/>
          <w:sz w:val="24"/>
        </w:rPr>
      </w:pPr>
      <w:r>
        <w:rPr>
          <w:spacing w:val="-9"/>
          <w:sz w:val="24"/>
        </w:rPr>
        <w:t>规定了本</w:t>
      </w:r>
      <w:r>
        <w:rPr>
          <w:rFonts w:hint="eastAsia"/>
          <w:spacing w:val="-9"/>
          <w:sz w:val="24"/>
          <w:lang w:eastAsia="zh-CN"/>
        </w:rPr>
        <w:t>规范</w:t>
      </w:r>
      <w:r>
        <w:rPr>
          <w:spacing w:val="-9"/>
          <w:sz w:val="24"/>
        </w:rPr>
        <w:t>的使用范围</w:t>
      </w:r>
      <w:r>
        <w:rPr>
          <w:rFonts w:hint="eastAsia"/>
          <w:spacing w:val="-9"/>
          <w:sz w:val="24"/>
        </w:rPr>
        <w:t>。我省各城市战略地位差异悬殊，各城市的威胁环境也不尽相同，本</w:t>
      </w:r>
      <w:r>
        <w:rPr>
          <w:rFonts w:hint="eastAsia"/>
          <w:spacing w:val="-9"/>
          <w:sz w:val="24"/>
          <w:lang w:eastAsia="zh-CN"/>
        </w:rPr>
        <w:t>规范</w:t>
      </w:r>
      <w:r>
        <w:rPr>
          <w:rFonts w:hint="eastAsia"/>
          <w:spacing w:val="-9"/>
          <w:sz w:val="24"/>
        </w:rPr>
        <w:t>把兼顾人防工程分为甲、乙两类，分别适用于不同战略地位的城市进行兼顾人防工程建设。至于兼顾人防工程是甲类工程还是乙类工程，应由当地人防主管部门根据国家和省的有关规定，结合当地实际综合确定</w:t>
      </w:r>
      <w:r>
        <w:rPr>
          <w:rFonts w:hint="eastAsia"/>
          <w:spacing w:val="-9"/>
          <w:sz w:val="24"/>
          <w:lang w:eastAsia="zh-CN"/>
        </w:rPr>
        <w:t>，</w:t>
      </w:r>
      <w:r>
        <w:rPr>
          <w:rFonts w:hint="eastAsia"/>
          <w:spacing w:val="-9"/>
          <w:sz w:val="24"/>
          <w:lang w:val="en-US" w:eastAsia="zh-CN"/>
        </w:rPr>
        <w:t>编制组建议省会城市长沙可按不低于核六级确定，其他地级市及冷水江市可按不低于核六B级确定，县级市或县城按不低于乙六级确定</w:t>
      </w:r>
      <w:del w:id="137" w:author="hnrf" w:date="2022-11-22T11:24:43Z">
        <w:r>
          <w:rPr>
            <w:rFonts w:hint="eastAsia"/>
            <w:spacing w:val="-9"/>
            <w:sz w:val="24"/>
            <w:lang w:val="en-US" w:eastAsia="zh-CN"/>
          </w:rPr>
          <w:delText>。</w:delText>
        </w:r>
      </w:del>
      <w:r>
        <w:rPr>
          <w:spacing w:val="-9"/>
          <w:sz w:val="24"/>
        </w:rPr>
        <w:t>。</w:t>
      </w:r>
    </w:p>
    <w:p>
      <w:pPr>
        <w:pStyle w:val="16"/>
        <w:numPr>
          <w:ilvl w:val="2"/>
          <w:numId w:val="25"/>
        </w:numPr>
        <w:tabs>
          <w:tab w:val="left" w:pos="1108"/>
        </w:tabs>
        <w:spacing w:line="364" w:lineRule="auto"/>
        <w:ind w:right="807" w:firstLine="0"/>
        <w:jc w:val="both"/>
        <w:rPr>
          <w:spacing w:val="-9"/>
          <w:sz w:val="24"/>
        </w:rPr>
      </w:pPr>
      <w:r>
        <w:rPr>
          <w:spacing w:val="-9"/>
          <w:sz w:val="24"/>
        </w:rPr>
        <w:t>本条规定了《</w:t>
      </w:r>
      <w:r>
        <w:rPr>
          <w:rFonts w:hint="eastAsia"/>
          <w:spacing w:val="-9"/>
          <w:sz w:val="24"/>
          <w:lang w:eastAsia="zh-CN"/>
        </w:rPr>
        <w:t>规范</w:t>
      </w:r>
      <w:r>
        <w:rPr>
          <w:spacing w:val="-9"/>
          <w:sz w:val="24"/>
        </w:rPr>
        <w:t>》的适用范围。轨道交通工程兼顾人民防空设计应执行《轨道交通工程人民防空设计规范》RFJ</w:t>
      </w:r>
      <w:r>
        <w:rPr>
          <w:rFonts w:hint="eastAsia"/>
          <w:spacing w:val="-9"/>
          <w:sz w:val="24"/>
          <w:lang w:val="en-US"/>
        </w:rPr>
        <w:t xml:space="preserve"> </w:t>
      </w:r>
      <w:r>
        <w:rPr>
          <w:spacing w:val="-9"/>
          <w:sz w:val="24"/>
        </w:rPr>
        <w:t>02；</w:t>
      </w:r>
      <w:r>
        <w:rPr>
          <w:rFonts w:hint="eastAsia"/>
          <w:spacing w:val="-9"/>
          <w:sz w:val="24"/>
          <w:lang w:val="en-US" w:eastAsia="zh-CN"/>
        </w:rPr>
        <w:t>公共管沟、</w:t>
      </w:r>
      <w:r>
        <w:rPr>
          <w:spacing w:val="-9"/>
          <w:sz w:val="24"/>
        </w:rPr>
        <w:t>地下综合管廊作为生命线工程的载体，宜按重要目标进行防护</w:t>
      </w:r>
      <w:r>
        <w:rPr>
          <w:rFonts w:hint="eastAsia"/>
          <w:spacing w:val="-9"/>
          <w:sz w:val="24"/>
          <w:lang w:eastAsia="zh-CN"/>
        </w:rPr>
        <w:t>，</w:t>
      </w:r>
      <w:r>
        <w:rPr>
          <w:rFonts w:hint="eastAsia"/>
          <w:spacing w:val="-9"/>
          <w:sz w:val="24"/>
          <w:lang w:val="en-US" w:eastAsia="zh-CN"/>
        </w:rPr>
        <w:t>仅需保证战时自身防护即可，且内部有大量设备管线，不宜兼作战时人防用途，仅作为连通道使用，地下隧道为连接两区域的通道，根据现有地下隧道、过江隧道的工程实例以及特性，隧道以自身防护功能为主，战时可按兼顾人防工程作为紧急人防疏散干道</w:t>
      </w:r>
      <w:r>
        <w:rPr>
          <w:spacing w:val="-9"/>
          <w:sz w:val="24"/>
        </w:rPr>
        <w:t>，</w:t>
      </w:r>
      <w:r>
        <w:rPr>
          <w:rFonts w:hint="eastAsia"/>
          <w:spacing w:val="-9"/>
          <w:sz w:val="24"/>
        </w:rPr>
        <w:t>并且城市</w:t>
      </w:r>
      <w:r>
        <w:rPr>
          <w:spacing w:val="-9"/>
          <w:sz w:val="24"/>
        </w:rPr>
        <w:t>地下综合管廊兼顾人民防空的设计导则正在编制；人民防空交通干（支）道</w:t>
      </w:r>
      <w:r>
        <w:rPr>
          <w:rFonts w:hint="eastAsia"/>
          <w:spacing w:val="-9"/>
          <w:sz w:val="24"/>
        </w:rPr>
        <w:t>是城市防护体系的重要组成部分</w:t>
      </w:r>
      <w:r>
        <w:rPr>
          <w:spacing w:val="-9"/>
          <w:sz w:val="24"/>
        </w:rPr>
        <w:t>，</w:t>
      </w:r>
      <w:r>
        <w:rPr>
          <w:rFonts w:hint="eastAsia"/>
          <w:spacing w:val="-9"/>
          <w:sz w:val="24"/>
        </w:rPr>
        <w:t>需</w:t>
      </w:r>
      <w:r>
        <w:rPr>
          <w:spacing w:val="-9"/>
          <w:sz w:val="24"/>
        </w:rPr>
        <w:t>按现行的《人民防空地下室设计规范》GB50038 和《人民防空工程设计规范》GB50225 进行设计。</w:t>
      </w:r>
    </w:p>
    <w:p>
      <w:pPr>
        <w:pStyle w:val="16"/>
        <w:numPr>
          <w:ilvl w:val="2"/>
          <w:numId w:val="25"/>
        </w:numPr>
        <w:tabs>
          <w:tab w:val="left" w:pos="1108"/>
        </w:tabs>
        <w:spacing w:line="364" w:lineRule="auto"/>
        <w:ind w:right="807" w:firstLine="0"/>
        <w:jc w:val="both"/>
      </w:pPr>
      <w:r>
        <w:rPr>
          <w:spacing w:val="-9"/>
          <w:sz w:val="24"/>
        </w:rPr>
        <w:t>明确了本</w:t>
      </w:r>
      <w:r>
        <w:rPr>
          <w:rFonts w:hint="eastAsia"/>
          <w:spacing w:val="-9"/>
          <w:sz w:val="24"/>
          <w:lang w:eastAsia="zh-CN"/>
        </w:rPr>
        <w:t>规范</w:t>
      </w:r>
      <w:r>
        <w:rPr>
          <w:spacing w:val="-9"/>
          <w:sz w:val="24"/>
        </w:rPr>
        <w:t>的制定原则。</w:t>
      </w:r>
    </w:p>
    <w:p>
      <w:pPr>
        <w:pStyle w:val="6"/>
        <w:spacing w:before="3"/>
        <w:rPr>
          <w:sz w:val="31"/>
        </w:rPr>
      </w:pPr>
    </w:p>
    <w:p>
      <w:pPr>
        <w:ind w:left="3280"/>
        <w:rPr>
          <w:b/>
          <w:sz w:val="30"/>
        </w:rPr>
      </w:pPr>
      <w:bookmarkStart w:id="19" w:name="_bookmark21"/>
      <w:bookmarkEnd w:id="19"/>
      <w:r>
        <w:rPr>
          <w:b/>
          <w:sz w:val="30"/>
        </w:rPr>
        <w:t>3. 基本规定</w:t>
      </w:r>
    </w:p>
    <w:p>
      <w:pPr>
        <w:pStyle w:val="6"/>
        <w:rPr>
          <w:b/>
          <w:sz w:val="30"/>
        </w:rPr>
      </w:pPr>
    </w:p>
    <w:p>
      <w:pPr>
        <w:pStyle w:val="16"/>
        <w:numPr>
          <w:ilvl w:val="2"/>
          <w:numId w:val="26"/>
        </w:numPr>
        <w:tabs>
          <w:tab w:val="left" w:pos="1108"/>
        </w:tabs>
        <w:spacing w:before="251" w:line="364" w:lineRule="auto"/>
        <w:ind w:right="807" w:firstLine="0"/>
        <w:jc w:val="both"/>
        <w:rPr>
          <w:sz w:val="24"/>
        </w:rPr>
      </w:pPr>
      <w:r>
        <w:rPr>
          <w:spacing w:val="-7"/>
          <w:sz w:val="24"/>
        </w:rPr>
        <w:t>本条明确了地下空间兼顾人防工程的战时功能，考虑战时的</w:t>
      </w:r>
      <w:r>
        <w:rPr>
          <w:rFonts w:hint="eastAsia"/>
          <w:spacing w:val="-7"/>
          <w:sz w:val="24"/>
        </w:rPr>
        <w:t>紧急</w:t>
      </w:r>
      <w:r>
        <w:rPr>
          <w:spacing w:val="-7"/>
          <w:sz w:val="24"/>
        </w:rPr>
        <w:t>掩</w:t>
      </w:r>
      <w:r>
        <w:rPr>
          <w:spacing w:val="-1"/>
          <w:sz w:val="24"/>
        </w:rPr>
        <w:t>蔽。主要针对的是尚未疏散和</w:t>
      </w:r>
      <w:r>
        <w:rPr>
          <w:rFonts w:hint="eastAsia"/>
          <w:spacing w:val="-1"/>
          <w:sz w:val="24"/>
        </w:rPr>
        <w:t>无法</w:t>
      </w:r>
      <w:r>
        <w:rPr>
          <w:spacing w:val="-1"/>
          <w:sz w:val="24"/>
        </w:rPr>
        <w:t>掩蔽的人员，在听到警报后，能够及时地进</w:t>
      </w:r>
      <w:r>
        <w:rPr>
          <w:sz w:val="24"/>
        </w:rPr>
        <w:t>入掩蔽状态，属于紧急掩蔽</w:t>
      </w:r>
      <w:r>
        <w:rPr>
          <w:rFonts w:hint="eastAsia"/>
          <w:spacing w:val="-9"/>
          <w:sz w:val="24"/>
        </w:rPr>
        <w:t>，在城市建设过程中，存在着地下空间及人防工程分布不均衡的问题，在人口密集区域或老城区，因城市建设已基本完毕，之前的城市建设未同步人防建设或者未达到人均掩蔽面积，致使老城区人防工程量远远达不到需求量，而且老城区人口工作与生活密度大，故可利用城市更新的机会，将老城区的人防工程量提升，解决战时人员掩蔽的问题，因人口密集区域地下室空间经济价值高，目前地下空间开发也集中在老城区、绿化广场、城市主干道下方，可利用兼顾人防工程解决人口密集区域人均掩蔽面积不足的问题。在兼顾人防工程的使用功能上，决定了紧急人员掩蔽工程、紧急物资库及紧急汽车库，分别保障战时无法及时掩蔽的人员、物资以及车辆的安全，区别于防空地下室的人员掩蔽工程、人防物资库及人防汽车库，并且根据其他省份及本省已经开展过的人防工程平战转换演练，本</w:t>
      </w:r>
      <w:r>
        <w:rPr>
          <w:rFonts w:hint="eastAsia"/>
          <w:spacing w:val="-9"/>
          <w:sz w:val="24"/>
          <w:lang w:eastAsia="zh-CN"/>
        </w:rPr>
        <w:t>规范</w:t>
      </w:r>
      <w:r>
        <w:rPr>
          <w:rFonts w:hint="eastAsia"/>
          <w:spacing w:val="-9"/>
          <w:sz w:val="24"/>
        </w:rPr>
        <w:t>在平战转换工作量上作严格要求，使兼顾人防工程能够在更短的时间内通过平战转换达到临战标准</w:t>
      </w:r>
      <w:r>
        <w:rPr>
          <w:sz w:val="24"/>
        </w:rPr>
        <w:t>。</w:t>
      </w:r>
    </w:p>
    <w:p>
      <w:pPr>
        <w:pStyle w:val="16"/>
        <w:numPr>
          <w:ilvl w:val="2"/>
          <w:numId w:val="26"/>
        </w:numPr>
        <w:tabs>
          <w:tab w:val="left" w:pos="1108"/>
        </w:tabs>
        <w:spacing w:line="362" w:lineRule="auto"/>
        <w:ind w:right="701" w:firstLine="0"/>
        <w:jc w:val="both"/>
        <w:rPr>
          <w:sz w:val="24"/>
        </w:rPr>
      </w:pPr>
      <w:r>
        <w:rPr>
          <w:sz w:val="24"/>
        </w:rPr>
        <w:t>各个地下区域宜相互连通</w:t>
      </w:r>
      <w:r>
        <w:rPr>
          <w:rFonts w:hint="eastAsia"/>
          <w:sz w:val="24"/>
        </w:rPr>
        <w:t>是提高城市整体防护能力的要求也是平时使用方便的要求，地下空间要求连片成网</w:t>
      </w:r>
      <w:r>
        <w:rPr>
          <w:sz w:val="24"/>
        </w:rPr>
        <w:t>。</w:t>
      </w:r>
    </w:p>
    <w:p>
      <w:pPr>
        <w:pStyle w:val="16"/>
        <w:numPr>
          <w:ilvl w:val="2"/>
          <w:numId w:val="26"/>
        </w:numPr>
        <w:tabs>
          <w:tab w:val="left" w:pos="1108"/>
        </w:tabs>
        <w:spacing w:before="5" w:line="364" w:lineRule="auto"/>
        <w:ind w:right="807" w:firstLine="0"/>
        <w:jc w:val="both"/>
        <w:rPr>
          <w:sz w:val="24"/>
        </w:rPr>
      </w:pPr>
      <w:r>
        <w:rPr>
          <w:spacing w:val="-11"/>
          <w:sz w:val="24"/>
        </w:rPr>
        <w:t>考虑战时的临时掩蔽，规定了战时采用隔绝防护，其隔绝防护时间</w:t>
      </w:r>
      <w:r>
        <w:rPr>
          <w:spacing w:val="-26"/>
          <w:sz w:val="24"/>
        </w:rPr>
        <w:t xml:space="preserve">为 </w:t>
      </w:r>
      <w:r>
        <w:rPr>
          <w:sz w:val="24"/>
        </w:rPr>
        <w:t>3</w:t>
      </w:r>
      <w:r>
        <w:rPr>
          <w:spacing w:val="-9"/>
          <w:sz w:val="24"/>
        </w:rPr>
        <w:t xml:space="preserve"> 小时的确定是能保证的，超过这个时间，不进行补氧，二氧化碳浓度</w:t>
      </w:r>
      <w:r>
        <w:rPr>
          <w:sz w:val="24"/>
        </w:rPr>
        <w:t>偏高，人员会感觉不适</w:t>
      </w:r>
      <w:r>
        <w:rPr>
          <w:rFonts w:hint="eastAsia"/>
          <w:sz w:val="24"/>
        </w:rPr>
        <w:t>，按人防建筑面积不小于</w:t>
      </w:r>
      <w:r>
        <w:rPr>
          <w:rFonts w:hint="eastAsia"/>
          <w:sz w:val="24"/>
          <w:lang w:val="en-US"/>
        </w:rPr>
        <w:t>2</w:t>
      </w:r>
      <w:r>
        <w:rPr>
          <w:spacing w:val="-8"/>
          <w:sz w:val="24"/>
        </w:rPr>
        <w:t>㎡</w:t>
      </w:r>
      <w:r>
        <w:rPr>
          <w:rFonts w:hint="eastAsia"/>
          <w:spacing w:val="-8"/>
          <w:sz w:val="24"/>
        </w:rPr>
        <w:t>每人确定掩蔽人数，是根据实际兼顾人防工程服务半径</w:t>
      </w:r>
      <w:r>
        <w:rPr>
          <w:rFonts w:hint="eastAsia"/>
          <w:spacing w:val="-8"/>
          <w:sz w:val="24"/>
          <w:lang w:val="en-US"/>
        </w:rPr>
        <w:t>200m内的人口考虑</w:t>
      </w:r>
      <w:r>
        <w:rPr>
          <w:sz w:val="24"/>
        </w:rPr>
        <w:t>。</w:t>
      </w:r>
    </w:p>
    <w:p>
      <w:pPr>
        <w:pStyle w:val="16"/>
        <w:numPr>
          <w:ilvl w:val="2"/>
          <w:numId w:val="26"/>
        </w:numPr>
        <w:tabs>
          <w:tab w:val="left" w:pos="1108"/>
        </w:tabs>
        <w:spacing w:line="364" w:lineRule="auto"/>
        <w:ind w:right="808" w:firstLine="0"/>
        <w:jc w:val="both"/>
        <w:rPr>
          <w:sz w:val="24"/>
        </w:rPr>
      </w:pPr>
      <w:r>
        <w:rPr>
          <w:sz w:val="24"/>
        </w:rPr>
        <w:t>依据《人民防空物资库工程设计标准》RFJ2-2004，</w:t>
      </w:r>
      <w:r>
        <w:rPr>
          <w:spacing w:val="-3"/>
          <w:sz w:val="24"/>
        </w:rPr>
        <w:t>物资临时掩蔽</w:t>
      </w:r>
      <w:r>
        <w:rPr>
          <w:spacing w:val="-1"/>
          <w:sz w:val="24"/>
        </w:rPr>
        <w:t>工程宜考虑进叉车，出入口宜结合坡道设置，对门洞的净宽和净高做出规</w:t>
      </w:r>
      <w:r>
        <w:rPr>
          <w:sz w:val="24"/>
        </w:rPr>
        <w:t>定。</w:t>
      </w:r>
    </w:p>
    <w:p>
      <w:pPr>
        <w:pStyle w:val="16"/>
        <w:numPr>
          <w:ilvl w:val="2"/>
          <w:numId w:val="26"/>
        </w:numPr>
        <w:tabs>
          <w:tab w:val="left" w:pos="1108"/>
        </w:tabs>
        <w:spacing w:line="364" w:lineRule="auto"/>
        <w:ind w:right="806" w:firstLine="0"/>
        <w:jc w:val="both"/>
        <w:rPr>
          <w:sz w:val="24"/>
        </w:rPr>
      </w:pPr>
      <w:r>
        <w:rPr>
          <w:rFonts w:hint="eastAsia"/>
          <w:spacing w:val="-9"/>
          <w:sz w:val="24"/>
        </w:rPr>
        <w:t>此处明确提出不小</w:t>
      </w:r>
      <w:r>
        <w:rPr>
          <w:rFonts w:hint="eastAsia"/>
          <w:spacing w:val="-9"/>
          <w:sz w:val="24"/>
          <w:lang w:val="en-US"/>
        </w:rPr>
        <w:t>250mm厚墙体是防辐射及结构抗力要求</w:t>
      </w:r>
      <w:r>
        <w:rPr>
          <w:sz w:val="24"/>
        </w:rPr>
        <w:t>。</w:t>
      </w:r>
    </w:p>
    <w:p>
      <w:pPr>
        <w:pStyle w:val="6"/>
        <w:spacing w:before="39" w:line="364" w:lineRule="auto"/>
        <w:ind w:left="260" w:right="687"/>
        <w:jc w:val="both"/>
      </w:pPr>
      <w:r>
        <w:rPr>
          <w:b/>
        </w:rPr>
        <w:t xml:space="preserve">3.0.7 </w:t>
      </w:r>
      <w:r>
        <w:t>为了保证兼顾人防工程的人防围护结构的整体强度及其密闭性，本条限制的对象主要是“无关管道”，无关管道系指兼顾人防工程无论在战时还是在平时均不使用的管道</w:t>
      </w:r>
      <w:r>
        <w:rPr>
          <w:rFonts w:hint="eastAsia"/>
        </w:rPr>
        <w:t>，主要是</w:t>
      </w:r>
      <w:r>
        <w:rPr>
          <w:spacing w:val="-5"/>
        </w:rPr>
        <w:t>生活污水管、雨水管</w:t>
      </w:r>
      <w:r>
        <w:rPr>
          <w:rFonts w:hint="eastAsia"/>
          <w:spacing w:val="-5"/>
        </w:rPr>
        <w:t>、</w:t>
      </w:r>
      <w:r>
        <w:rPr>
          <w:spacing w:val="-5"/>
        </w:rPr>
        <w:t>燃气管</w:t>
      </w:r>
      <w:r>
        <w:t>。</w:t>
      </w:r>
      <w:r>
        <w:rPr>
          <w:rFonts w:hint="eastAsia"/>
        </w:rPr>
        <w:t>对于给上部建筑的消防管、给水管、弱电及强电电缆则无此要求，但规定此类管线不能从人防口部功能房间穿过，因为人防口部是兼顾人防工程的薄弱部位，尽量避免开孔穿管线</w:t>
      </w:r>
      <w:r>
        <w:t>。对于穿过人防围护结构的管道，区别不同情况，分别做了“不宜”和“不得”的规定。</w:t>
      </w:r>
      <w:r>
        <w:rPr>
          <w:spacing w:val="-5"/>
        </w:rPr>
        <w:t>对于穿过人防围护结构的允许管径和相应的防护密闭做法，作了适当调整。</w:t>
      </w:r>
      <w:r>
        <w:rPr>
          <w:rFonts w:hint="eastAsia"/>
          <w:spacing w:val="-5"/>
        </w:rPr>
        <w:t>风管穿人防墙会极大的</w:t>
      </w:r>
      <w:ins w:id="138" w:author="xjkp" w:date="2024-09-13T16:49:55Z">
        <w:r>
          <w:rPr>
            <w:rFonts w:hint="eastAsia"/>
            <w:spacing w:val="-5"/>
          </w:rPr>
          <w:t>削弱</w:t>
        </w:r>
      </w:ins>
      <w:del w:id="139" w:author="xjkp" w:date="2024-09-13T16:49:55Z">
        <w:r>
          <w:rPr>
            <w:rFonts w:hint="eastAsia"/>
            <w:spacing w:val="-5"/>
          </w:rPr>
          <w:delText>消弱</w:delText>
        </w:r>
      </w:del>
      <w:r>
        <w:rPr>
          <w:rFonts w:hint="eastAsia"/>
          <w:spacing w:val="-5"/>
        </w:rPr>
        <w:t>整个工程的防护能力以及大量增加平战转换的工作量，也不利于整个工程平时通风系统与战时通风系统综合利用，故禁止风管穿人防墙。</w:t>
      </w:r>
    </w:p>
    <w:p>
      <w:pPr>
        <w:pStyle w:val="6"/>
      </w:pPr>
    </w:p>
    <w:p>
      <w:pPr>
        <w:pStyle w:val="6"/>
      </w:pPr>
    </w:p>
    <w:p>
      <w:r>
        <w:br w:type="page"/>
      </w:r>
    </w:p>
    <w:p>
      <w:pPr>
        <w:pStyle w:val="6"/>
      </w:pPr>
    </w:p>
    <w:p>
      <w:pPr>
        <w:pStyle w:val="3"/>
        <w:numPr>
          <w:ilvl w:val="0"/>
          <w:numId w:val="27"/>
        </w:numPr>
        <w:tabs>
          <w:tab w:val="left" w:pos="3508"/>
          <w:tab w:val="left" w:pos="3509"/>
        </w:tabs>
        <w:spacing w:before="162"/>
        <w:ind w:hanging="455"/>
        <w:jc w:val="left"/>
      </w:pPr>
      <w:bookmarkStart w:id="20" w:name="_bookmark22"/>
      <w:bookmarkEnd w:id="20"/>
      <w:r>
        <w:rPr>
          <w:rFonts w:hint="eastAsia"/>
          <w:lang w:val="en-US"/>
        </w:rPr>
        <w:t xml:space="preserve">  </w:t>
      </w:r>
      <w:r>
        <w:t xml:space="preserve">建 </w:t>
      </w:r>
      <w:r>
        <w:rPr>
          <w:rFonts w:hint="eastAsia"/>
          <w:lang w:val="en-US"/>
        </w:rPr>
        <w:t xml:space="preserve">   </w:t>
      </w:r>
      <w:r>
        <w:t xml:space="preserve">筑 </w:t>
      </w:r>
    </w:p>
    <w:p>
      <w:pPr>
        <w:pStyle w:val="6"/>
        <w:spacing w:before="10"/>
        <w:rPr>
          <w:b/>
          <w:sz w:val="30"/>
        </w:rPr>
      </w:pPr>
    </w:p>
    <w:p>
      <w:pPr>
        <w:pStyle w:val="5"/>
        <w:numPr>
          <w:ilvl w:val="1"/>
          <w:numId w:val="27"/>
        </w:numPr>
        <w:tabs>
          <w:tab w:val="left" w:pos="4038"/>
          <w:tab w:val="left" w:pos="4039"/>
          <w:tab w:val="left" w:pos="4598"/>
        </w:tabs>
        <w:ind w:hanging="702"/>
        <w:jc w:val="left"/>
      </w:pPr>
      <w:bookmarkStart w:id="21" w:name="_bookmark23"/>
      <w:bookmarkEnd w:id="21"/>
      <w:r>
        <w:t>主</w:t>
      </w:r>
      <w:r>
        <w:tab/>
      </w:r>
      <w:r>
        <w:t>体</w:t>
      </w:r>
    </w:p>
    <w:p>
      <w:pPr>
        <w:pStyle w:val="6"/>
        <w:spacing w:line="364" w:lineRule="auto"/>
        <w:ind w:left="260" w:right="811"/>
        <w:jc w:val="both"/>
        <w:rPr>
          <w:rFonts w:ascii="黑体"/>
          <w:sz w:val="28"/>
          <w:lang w:val="en-US"/>
        </w:rPr>
      </w:pPr>
      <w:r>
        <w:rPr>
          <w:b/>
        </w:rPr>
        <w:t>4.1.</w:t>
      </w:r>
      <w:r>
        <w:rPr>
          <w:rFonts w:hint="eastAsia"/>
          <w:b/>
          <w:lang w:val="en-US"/>
        </w:rPr>
        <w:t>1</w:t>
      </w:r>
      <w:r>
        <w:rPr>
          <w:b/>
        </w:rPr>
        <w:t xml:space="preserve"> </w:t>
      </w:r>
      <w:r>
        <w:t>兼顾人防工程划分防护单元，一是为了降低遭敌人炸弹命中的概率，二是为了减小遭破坏的范围。因此，每个防护单元是一个独立的防护空间(可把防护单元看作是一个独立的兼顾人防工程)</w:t>
      </w:r>
      <w:r>
        <w:rPr>
          <w:rFonts w:hint="eastAsia"/>
        </w:rPr>
        <w:t>，三种不同功能的兼顾人防工程的面积则是综合考虑了建筑防火分区的面积，使工程能够尽大可能的达到平战结合的目的</w:t>
      </w:r>
      <w:r>
        <w:t>。</w:t>
      </w:r>
    </w:p>
    <w:p>
      <w:pPr>
        <w:pStyle w:val="16"/>
        <w:numPr>
          <w:ilvl w:val="2"/>
          <w:numId w:val="28"/>
        </w:numPr>
        <w:tabs>
          <w:tab w:val="left" w:pos="1108"/>
        </w:tabs>
        <w:spacing w:line="364" w:lineRule="auto"/>
        <w:ind w:right="807" w:firstLine="0"/>
        <w:jc w:val="both"/>
        <w:rPr>
          <w:sz w:val="24"/>
        </w:rPr>
      </w:pPr>
      <w:r>
        <w:rPr>
          <w:spacing w:val="-9"/>
          <w:sz w:val="24"/>
        </w:rPr>
        <w:t>为便于相邻防护单元之间的战时联系，相邻防护单元之间应该设置</w:t>
      </w:r>
      <w:r>
        <w:rPr>
          <w:spacing w:val="-1"/>
          <w:sz w:val="24"/>
        </w:rPr>
        <w:t>连通口</w:t>
      </w:r>
      <w:r>
        <w:rPr>
          <w:rFonts w:hint="eastAsia"/>
          <w:spacing w:val="-1"/>
          <w:sz w:val="24"/>
        </w:rPr>
        <w:t>，</w:t>
      </w:r>
      <w:r>
        <w:rPr>
          <w:spacing w:val="-6"/>
          <w:sz w:val="24"/>
        </w:rPr>
        <w:t>因此在相邻防护单元之间的连通口处，应在防护密闭隔墙的两</w:t>
      </w:r>
      <w:r>
        <w:rPr>
          <w:sz w:val="24"/>
        </w:rPr>
        <w:t>侧各设置一道防护密闭门或者设置一道双向受力防护密闭门。</w:t>
      </w:r>
    </w:p>
    <w:p>
      <w:pPr>
        <w:pStyle w:val="16"/>
        <w:numPr>
          <w:ilvl w:val="2"/>
          <w:numId w:val="28"/>
        </w:numPr>
        <w:tabs>
          <w:tab w:val="left" w:pos="1108"/>
        </w:tabs>
        <w:spacing w:line="364" w:lineRule="auto"/>
        <w:ind w:right="805" w:firstLine="0"/>
        <w:jc w:val="both"/>
        <w:rPr>
          <w:sz w:val="24"/>
        </w:rPr>
      </w:pPr>
      <w:r>
        <w:rPr>
          <w:rFonts w:hint="eastAsia"/>
          <w:spacing w:val="-1"/>
          <w:sz w:val="24"/>
        </w:rPr>
        <w:t>从现有实施的平战转换实例来分析，平战转换最难的地方在于土建转换，人防门前堆土封堵、抗爆挡墙与隔墙堆垒以及战时砖墙功能房间砌筑，为了能快速的达到转换的要求，故禁止了人防门前堆土封堵方式，能够使工程更快的转换为战时所需要的状态。</w:t>
      </w:r>
    </w:p>
    <w:p>
      <w:pPr>
        <w:pStyle w:val="16"/>
        <w:numPr>
          <w:ilvl w:val="2"/>
          <w:numId w:val="28"/>
        </w:numPr>
        <w:tabs>
          <w:tab w:val="left" w:pos="1108"/>
        </w:tabs>
        <w:spacing w:line="364" w:lineRule="auto"/>
        <w:ind w:right="805" w:firstLine="0"/>
        <w:jc w:val="both"/>
        <w:rPr>
          <w:sz w:val="24"/>
        </w:rPr>
      </w:pPr>
      <w:r>
        <w:rPr>
          <w:spacing w:val="-1"/>
          <w:sz w:val="24"/>
        </w:rPr>
        <w:t>从战时防护安全的角度考虑，一般以修建全埋式兼顾人防工程(即</w:t>
      </w:r>
      <w:r>
        <w:rPr>
          <w:spacing w:val="-8"/>
          <w:sz w:val="24"/>
        </w:rPr>
        <w:t>其顶板底面不高出室外地面)为宜。但考虑到</w:t>
      </w:r>
      <w:r>
        <w:rPr>
          <w:rFonts w:hint="eastAsia"/>
          <w:spacing w:val="-8"/>
          <w:sz w:val="24"/>
        </w:rPr>
        <w:t>湖南省地形地貌种类较多，</w:t>
      </w:r>
      <w:r>
        <w:rPr>
          <w:spacing w:val="-8"/>
          <w:sz w:val="24"/>
        </w:rPr>
        <w:t>由于水文地质条件或平时使用</w:t>
      </w:r>
      <w:r>
        <w:rPr>
          <w:sz w:val="24"/>
        </w:rPr>
        <w:t>的需要，如果在设计和管理中能满足战时防护要求时，则可以允许兼顾人防工程的顶板底面适当高出室外地面，但对高出地面的</w:t>
      </w:r>
      <w:del w:id="140" w:author="xjkp" w:date="2024-10-10T10:26:19Z">
        <w:r>
          <w:rPr>
            <w:sz w:val="24"/>
          </w:rPr>
          <w:delText>的</w:delText>
        </w:r>
      </w:del>
      <w:r>
        <w:rPr>
          <w:sz w:val="24"/>
        </w:rPr>
        <w:t>高度做出限制。</w:t>
      </w:r>
    </w:p>
    <w:p>
      <w:pPr>
        <w:pStyle w:val="6"/>
        <w:spacing w:line="364" w:lineRule="auto"/>
        <w:ind w:left="260" w:right="811"/>
        <w:jc w:val="both"/>
      </w:pPr>
      <w:r>
        <w:rPr>
          <w:b/>
        </w:rPr>
        <w:t xml:space="preserve">4.1.5 </w:t>
      </w:r>
      <w:r>
        <w:t>兼顾人防工程每个防护单元是一个独立的防护空间(可把防护单元看作是一个独立的兼顾人防工程)，所以</w:t>
      </w:r>
      <w:r>
        <w:rPr>
          <w:rFonts w:hint="eastAsia"/>
          <w:lang w:eastAsia="zh-CN"/>
        </w:rPr>
        <w:t>规范</w:t>
      </w:r>
      <w:r>
        <w:t>要求一个防护单元的防护设施和内部设备应该自成系统。每个防护单元的出入口也应该按照独立的兼顾人防工程一样设置。</w:t>
      </w:r>
    </w:p>
    <w:p>
      <w:pPr>
        <w:pStyle w:val="6"/>
        <w:spacing w:line="364" w:lineRule="auto"/>
        <w:ind w:left="260" w:right="811"/>
        <w:jc w:val="both"/>
      </w:pPr>
      <w:r>
        <w:rPr>
          <w:b/>
        </w:rPr>
        <w:t>4.1.</w:t>
      </w:r>
      <w:r>
        <w:rPr>
          <w:rFonts w:hint="eastAsia"/>
          <w:b/>
          <w:lang w:val="en-US"/>
        </w:rPr>
        <w:t>6</w:t>
      </w:r>
      <w:r>
        <w:rPr>
          <w:b/>
        </w:rPr>
        <w:t xml:space="preserve"> </w:t>
      </w:r>
      <w:r>
        <w:rPr>
          <w:rFonts w:hint="eastAsia"/>
        </w:rPr>
        <w:t>对于单建式人防工程，平时的设备房均是为本工程服务，所以将设备房纳入防护区是非常有必要的，对于附建式人防工程，设备房既服务于本地下室，也服务于地面建筑，如果设备房被人防区所包围，则可纳入防护区，否则可以不纳入防护区，因设备房的特殊性，所以仅对设备房作防护密闭处理，且单独成区</w:t>
      </w:r>
      <w:r>
        <w:t>。</w:t>
      </w:r>
    </w:p>
    <w:p>
      <w:pPr>
        <w:pStyle w:val="6"/>
        <w:spacing w:before="12"/>
        <w:rPr>
          <w:sz w:val="27"/>
        </w:rPr>
      </w:pPr>
    </w:p>
    <w:p>
      <w:pPr>
        <w:pStyle w:val="5"/>
        <w:numPr>
          <w:ilvl w:val="1"/>
          <w:numId w:val="27"/>
        </w:numPr>
        <w:tabs>
          <w:tab w:val="left" w:pos="3899"/>
          <w:tab w:val="left" w:pos="3900"/>
        </w:tabs>
        <w:ind w:left="3899" w:hanging="702"/>
        <w:jc w:val="left"/>
      </w:pPr>
      <w:bookmarkStart w:id="22" w:name="_bookmark24"/>
      <w:bookmarkEnd w:id="22"/>
      <w:r>
        <w:rPr>
          <w:spacing w:val="-1"/>
        </w:rPr>
        <w:t>出 入 口</w:t>
      </w:r>
    </w:p>
    <w:p>
      <w:pPr>
        <w:pStyle w:val="6"/>
        <w:spacing w:before="6"/>
        <w:rPr>
          <w:rFonts w:ascii="黑体"/>
          <w:sz w:val="28"/>
        </w:rPr>
      </w:pPr>
    </w:p>
    <w:p>
      <w:pPr>
        <w:pStyle w:val="16"/>
        <w:numPr>
          <w:ilvl w:val="2"/>
          <w:numId w:val="29"/>
        </w:numPr>
        <w:tabs>
          <w:tab w:val="left" w:pos="1118"/>
        </w:tabs>
        <w:spacing w:before="39" w:line="364" w:lineRule="auto"/>
        <w:ind w:right="811" w:firstLine="0"/>
        <w:jc w:val="both"/>
        <w:rPr>
          <w:sz w:val="24"/>
        </w:rPr>
      </w:pPr>
      <w:r>
        <w:rPr>
          <w:spacing w:val="-16"/>
          <w:sz w:val="24"/>
        </w:rPr>
        <w:t xml:space="preserve">战时当城市遭到空袭后，地面建筑物会遭到严重破坏，以至于倒塌， </w:t>
      </w:r>
      <w:r>
        <w:rPr>
          <w:sz w:val="24"/>
        </w:rPr>
        <w:t>兼顾人防工程的出入口极易被堵塞。因此，必须强调出入口的设置数量必要性。对于那些在空袭之后需要迅速投入工作的兼顾人防工程，更需要确保其战时出入口的可靠性，故要求这些工程要设置两个室外出入口。为了</w:t>
      </w:r>
      <w:r>
        <w:rPr>
          <w:spacing w:val="-7"/>
          <w:sz w:val="24"/>
        </w:rPr>
        <w:t xml:space="preserve">尽量避免一个炸弹同时破坏两个出入口，故要求出入口要设置在不同方向， </w:t>
      </w:r>
      <w:r>
        <w:rPr>
          <w:sz w:val="24"/>
        </w:rPr>
        <w:t>并尽量保持最大距离。</w:t>
      </w:r>
    </w:p>
    <w:p>
      <w:pPr>
        <w:pStyle w:val="16"/>
        <w:numPr>
          <w:ilvl w:val="2"/>
          <w:numId w:val="29"/>
        </w:numPr>
        <w:tabs>
          <w:tab w:val="left" w:pos="1118"/>
        </w:tabs>
        <w:spacing w:before="39" w:line="364" w:lineRule="auto"/>
        <w:ind w:right="811" w:firstLine="0"/>
        <w:jc w:val="both"/>
        <w:rPr>
          <w:sz w:val="24"/>
        </w:rPr>
      </w:pPr>
      <w:r>
        <w:rPr>
          <w:sz w:val="24"/>
        </w:rPr>
        <w:t>为保证战时兼顾人防工程的可靠性，需设定预定抗力的防护密闭</w:t>
      </w:r>
      <w:r>
        <w:rPr>
          <w:spacing w:val="-1"/>
          <w:sz w:val="24"/>
        </w:rPr>
        <w:t>门，同时兼顾人防工程不考虑整体防化要求，故而仅仅设置一道防护密闭门；为了避免常规武器的爆炸破片对防护密闭门的破坏，</w:t>
      </w:r>
      <w:r>
        <w:rPr>
          <w:rFonts w:hint="eastAsia"/>
          <w:spacing w:val="-1"/>
          <w:sz w:val="24"/>
          <w:lang w:eastAsia="zh-CN"/>
        </w:rPr>
        <w:t>规范</w:t>
      </w:r>
      <w:r>
        <w:rPr>
          <w:spacing w:val="-1"/>
          <w:sz w:val="24"/>
        </w:rPr>
        <w:t>规定了防护密闭门的设置要求。根据防护密闭门的特性，抵御冲击波，需向防护区外开启；考虑战时的临时掩蔽，减少战时的转换量，所有防护密闭门均需平</w:t>
      </w:r>
      <w:r>
        <w:rPr>
          <w:sz w:val="24"/>
        </w:rPr>
        <w:t>时安装到位。</w:t>
      </w:r>
    </w:p>
    <w:p>
      <w:pPr>
        <w:pStyle w:val="16"/>
        <w:numPr>
          <w:ilvl w:val="2"/>
          <w:numId w:val="29"/>
        </w:numPr>
        <w:tabs>
          <w:tab w:val="left" w:pos="1118"/>
        </w:tabs>
        <w:spacing w:before="39" w:line="364" w:lineRule="auto"/>
        <w:ind w:right="811" w:firstLine="0"/>
        <w:jc w:val="both"/>
      </w:pPr>
      <w:r>
        <w:rPr>
          <w:rFonts w:hint="eastAsia"/>
          <w:sz w:val="24"/>
        </w:rPr>
        <w:t>出入口的防倒榻棚架平时必须施工到位，减少临战转换的工作量，当主要出入口为汽车坡道时，本编制组讨论认为，有顶盖防护段足够长时，则认为主要出入口的人防门不会被堵塞，当顶盖防护段不够长时则应该补充防倒榻棚架达到至少</w:t>
      </w:r>
      <w:r>
        <w:rPr>
          <w:rFonts w:hint="eastAsia"/>
          <w:sz w:val="24"/>
          <w:lang w:val="en-US"/>
        </w:rPr>
        <w:t>10m</w:t>
      </w:r>
      <w:r>
        <w:rPr>
          <w:rFonts w:hint="eastAsia"/>
          <w:sz w:val="24"/>
        </w:rPr>
        <w:t>。</w:t>
      </w:r>
    </w:p>
    <w:p>
      <w:pPr>
        <w:pStyle w:val="16"/>
        <w:numPr>
          <w:ilvl w:val="2"/>
          <w:numId w:val="29"/>
        </w:numPr>
        <w:tabs>
          <w:tab w:val="left" w:pos="1118"/>
        </w:tabs>
        <w:spacing w:before="39" w:line="364" w:lineRule="auto"/>
        <w:ind w:right="811" w:firstLine="0"/>
        <w:jc w:val="both"/>
        <w:rPr>
          <w:rFonts w:hint="eastAsia"/>
          <w:sz w:val="24"/>
        </w:rPr>
      </w:pPr>
      <w:r>
        <w:rPr>
          <w:rFonts w:hint="eastAsia"/>
          <w:spacing w:val="0"/>
          <w:sz w:val="24"/>
        </w:rPr>
        <w:t>防护密闭门为了满足抗爆、密闭等方面的要求，与普通的建筑门有所不同。人防门不是镶嵌在洞口当中的，而是门扇的尺寸大于洞口，门扇与门框墙需要搭接一部分。因此设计中应该注意人防门门前通道的尺寸需满足人防门的安装和启闭的需要，防护密闭门的门垛尺寸和开启半径要求</w:t>
      </w:r>
      <w:r>
        <w:rPr>
          <w:rFonts w:hint="eastAsia"/>
          <w:sz w:val="24"/>
        </w:rPr>
        <w:t>见防护设备选用图集，但在实际工程中，密闭通道如果仅按密闭门宽加</w:t>
      </w:r>
      <w:r>
        <w:rPr>
          <w:rFonts w:hint="eastAsia"/>
          <w:sz w:val="24"/>
          <w:lang w:val="en-US"/>
        </w:rPr>
        <w:t>500mm留置，实际内部空间很小，密闭门打开九十度时，门前净宽仅约200mm，实际使用非常不便，故此处将密闭通道扩大，方便使用</w:t>
      </w:r>
      <w:r>
        <w:rPr>
          <w:rFonts w:hint="eastAsia"/>
          <w:sz w:val="24"/>
        </w:rPr>
        <w:t>。</w:t>
      </w:r>
    </w:p>
    <w:p>
      <w:pPr>
        <w:pStyle w:val="16"/>
        <w:numPr>
          <w:ilvl w:val="2"/>
          <w:numId w:val="29"/>
        </w:numPr>
        <w:tabs>
          <w:tab w:val="left" w:pos="1118"/>
        </w:tabs>
        <w:spacing w:before="39" w:line="364" w:lineRule="auto"/>
        <w:ind w:right="811" w:firstLine="0"/>
        <w:jc w:val="both"/>
      </w:pPr>
      <w:r>
        <w:rPr>
          <w:rFonts w:hint="eastAsia"/>
          <w:sz w:val="24"/>
        </w:rPr>
        <w:t>根据消防疏散要求，位于消防安全疏散路径上不允许设置门槛，而且活门槛人防门临战转换简单，转换量可控。</w:t>
      </w:r>
    </w:p>
    <w:p>
      <w:pPr>
        <w:pStyle w:val="6"/>
        <w:rPr>
          <w:sz w:val="28"/>
        </w:rPr>
      </w:pPr>
    </w:p>
    <w:p>
      <w:pPr>
        <w:pStyle w:val="5"/>
        <w:numPr>
          <w:ilvl w:val="1"/>
          <w:numId w:val="27"/>
        </w:numPr>
        <w:tabs>
          <w:tab w:val="left" w:pos="4038"/>
          <w:tab w:val="left" w:pos="4039"/>
          <w:tab w:val="left" w:pos="4598"/>
        </w:tabs>
        <w:ind w:hanging="702"/>
        <w:jc w:val="left"/>
      </w:pPr>
      <w:bookmarkStart w:id="23" w:name="_bookmark25"/>
      <w:bookmarkEnd w:id="23"/>
      <w:r>
        <w:t>孔</w:t>
      </w:r>
      <w:r>
        <w:tab/>
      </w:r>
      <w:r>
        <w:t>口</w:t>
      </w:r>
    </w:p>
    <w:p>
      <w:pPr>
        <w:pStyle w:val="6"/>
        <w:spacing w:before="9"/>
        <w:rPr>
          <w:rFonts w:ascii="黑体"/>
          <w:sz w:val="28"/>
        </w:rPr>
      </w:pPr>
    </w:p>
    <w:p>
      <w:pPr>
        <w:pStyle w:val="16"/>
        <w:numPr>
          <w:ilvl w:val="2"/>
          <w:numId w:val="30"/>
        </w:numPr>
        <w:tabs>
          <w:tab w:val="left" w:pos="1107"/>
          <w:tab w:val="left" w:pos="1108"/>
        </w:tabs>
        <w:spacing w:line="364" w:lineRule="auto"/>
        <w:ind w:right="806" w:firstLine="0"/>
        <w:rPr>
          <w:sz w:val="24"/>
        </w:rPr>
      </w:pPr>
      <w:r>
        <w:rPr>
          <w:spacing w:val="-9"/>
          <w:sz w:val="24"/>
        </w:rPr>
        <w:t>为防止进排风口距离过近，引起通风“短路”，造成进入工程内的</w:t>
      </w:r>
      <w:r>
        <w:rPr>
          <w:sz w:val="24"/>
        </w:rPr>
        <w:t>空气新鲜度不够，对进排风口的距离做的限定。</w:t>
      </w:r>
    </w:p>
    <w:p>
      <w:pPr>
        <w:pStyle w:val="16"/>
        <w:numPr>
          <w:ilvl w:val="2"/>
          <w:numId w:val="30"/>
        </w:numPr>
        <w:tabs>
          <w:tab w:val="left" w:pos="1108"/>
        </w:tabs>
        <w:spacing w:line="364" w:lineRule="auto"/>
        <w:ind w:right="807" w:firstLine="0"/>
        <w:jc w:val="both"/>
        <w:rPr>
          <w:sz w:val="24"/>
        </w:rPr>
      </w:pPr>
      <w:r>
        <w:rPr>
          <w:spacing w:val="-8"/>
          <w:sz w:val="24"/>
        </w:rPr>
        <w:t>兼顾人防工程主要考虑的</w:t>
      </w:r>
      <w:r>
        <w:rPr>
          <w:rFonts w:hint="eastAsia"/>
          <w:spacing w:val="-8"/>
          <w:sz w:val="24"/>
        </w:rPr>
        <w:t>紧急</w:t>
      </w:r>
      <w:r>
        <w:rPr>
          <w:spacing w:val="-8"/>
          <w:sz w:val="24"/>
        </w:rPr>
        <w:t>掩蔽，工程考虑防化要求</w:t>
      </w:r>
      <w:r>
        <w:rPr>
          <w:rFonts w:hint="eastAsia"/>
          <w:spacing w:val="-8"/>
          <w:sz w:val="24"/>
        </w:rPr>
        <w:t>较低</w:t>
      </w:r>
      <w:r>
        <w:rPr>
          <w:spacing w:val="-8"/>
          <w:sz w:val="24"/>
        </w:rPr>
        <w:t>，战时的</w:t>
      </w:r>
      <w:r>
        <w:rPr>
          <w:spacing w:val="-1"/>
          <w:sz w:val="24"/>
        </w:rPr>
        <w:t>通风方式为清洁通风和隔绝防护内循环通风，为了避免常规武器的爆炸破</w:t>
      </w:r>
      <w:r>
        <w:rPr>
          <w:sz w:val="24"/>
        </w:rPr>
        <w:t>片对防护密闭门的破坏，</w:t>
      </w:r>
      <w:r>
        <w:rPr>
          <w:rFonts w:hint="eastAsia"/>
          <w:sz w:val="24"/>
          <w:lang w:eastAsia="zh-CN"/>
        </w:rPr>
        <w:t>规范</w:t>
      </w:r>
      <w:r>
        <w:rPr>
          <w:sz w:val="24"/>
        </w:rPr>
        <w:t>规定了防护密闭门的设置要求。</w:t>
      </w:r>
    </w:p>
    <w:p>
      <w:pPr>
        <w:pStyle w:val="6"/>
        <w:spacing w:before="2"/>
        <w:rPr>
          <w:sz w:val="28"/>
        </w:rPr>
      </w:pPr>
    </w:p>
    <w:p>
      <w:pPr>
        <w:pStyle w:val="5"/>
        <w:tabs>
          <w:tab w:val="left" w:pos="3618"/>
        </w:tabs>
        <w:ind w:left="0" w:firstLine="0"/>
        <w:jc w:val="center"/>
        <w:pPrChange w:id="141" w:author="hnrf" w:date="2022-11-22T11:11:00Z">
          <w:pPr>
            <w:pStyle w:val="5"/>
            <w:tabs>
              <w:tab w:val="left" w:pos="3618"/>
            </w:tabs>
            <w:ind w:left="2917" w:firstLine="0"/>
          </w:pPr>
        </w:pPrChange>
      </w:pPr>
      <w:bookmarkStart w:id="24" w:name="_bookmark26"/>
      <w:bookmarkEnd w:id="24"/>
      <w:r>
        <w:t>4.</w:t>
      </w:r>
      <w:r>
        <w:rPr>
          <w:rFonts w:hint="eastAsia"/>
          <w:lang w:val="en-US"/>
        </w:rPr>
        <w:t>4</w:t>
      </w:r>
      <w:ins w:id="142" w:author="hnrf" w:date="2022-11-22T11:10:53Z">
        <w:r>
          <w:rPr>
            <w:rFonts w:hint="eastAsia"/>
            <w:lang w:val="en-US" w:eastAsia="zh-CN"/>
          </w:rPr>
          <w:t xml:space="preserve"> </w:t>
        </w:r>
      </w:ins>
      <w:ins w:id="143" w:author="hnrf" w:date="2022-11-22T11:10:57Z">
        <w:r>
          <w:rPr>
            <w:rFonts w:hint="eastAsia"/>
            <w:lang w:val="en-US" w:eastAsia="zh-CN"/>
          </w:rPr>
          <w:t xml:space="preserve"> </w:t>
        </w:r>
      </w:ins>
      <w:ins w:id="144" w:author="hnrf" w:date="2022-11-22T11:10:54Z">
        <w:r>
          <w:rPr>
            <w:rFonts w:hint="eastAsia"/>
            <w:lang w:val="en-US" w:eastAsia="zh-CN"/>
          </w:rPr>
          <w:t xml:space="preserve"> </w:t>
        </w:r>
      </w:ins>
      <w:del w:id="145" w:author="hnrf" w:date="2022-11-22T11:10:50Z">
        <w:r>
          <w:rPr/>
          <w:tab/>
        </w:r>
      </w:del>
      <w:r>
        <w:t>辅助房间</w:t>
      </w:r>
    </w:p>
    <w:p>
      <w:pPr>
        <w:pStyle w:val="6"/>
        <w:spacing w:before="7"/>
        <w:rPr>
          <w:rFonts w:hint="eastAsia" w:ascii="黑体" w:eastAsia="宋体"/>
          <w:sz w:val="28"/>
          <w:lang w:val="en-US" w:eastAsia="zh-CN"/>
        </w:rPr>
      </w:pPr>
      <w:ins w:id="146" w:author="hnrf" w:date="2022-11-22T11:10:56Z">
        <w:r>
          <w:rPr>
            <w:rFonts w:hint="eastAsia" w:ascii="黑体"/>
            <w:sz w:val="28"/>
            <w:lang w:val="en-US" w:eastAsia="zh-CN"/>
          </w:rPr>
          <w:t xml:space="preserve"> </w:t>
        </w:r>
      </w:ins>
    </w:p>
    <w:p>
      <w:pPr>
        <w:pStyle w:val="16"/>
        <w:tabs>
          <w:tab w:val="left" w:pos="1107"/>
          <w:tab w:val="left" w:pos="1108"/>
        </w:tabs>
        <w:spacing w:line="364" w:lineRule="auto"/>
        <w:ind w:right="687"/>
        <w:rPr>
          <w:sz w:val="24"/>
        </w:rPr>
      </w:pPr>
      <w:r>
        <w:rPr>
          <w:b/>
          <w:sz w:val="24"/>
        </w:rPr>
        <w:t>4.</w:t>
      </w:r>
      <w:r>
        <w:rPr>
          <w:rFonts w:hint="eastAsia"/>
          <w:b/>
          <w:sz w:val="24"/>
          <w:lang w:val="en-US"/>
        </w:rPr>
        <w:t>4</w:t>
      </w:r>
      <w:r>
        <w:rPr>
          <w:b/>
          <w:sz w:val="24"/>
        </w:rPr>
        <w:t>.</w:t>
      </w:r>
      <w:r>
        <w:rPr>
          <w:rFonts w:hint="eastAsia"/>
          <w:b/>
          <w:sz w:val="24"/>
          <w:lang w:val="en-US"/>
        </w:rPr>
        <w:t>1</w:t>
      </w:r>
      <w:r>
        <w:rPr>
          <w:b/>
          <w:sz w:val="24"/>
        </w:rPr>
        <w:tab/>
      </w:r>
      <w:r>
        <w:rPr>
          <w:spacing w:val="-17"/>
          <w:sz w:val="24"/>
        </w:rPr>
        <w:t>本条是依据</w:t>
      </w:r>
      <w:r>
        <w:rPr>
          <w:rFonts w:hint="eastAsia"/>
          <w:spacing w:val="-17"/>
          <w:sz w:val="24"/>
        </w:rPr>
        <w:t>现行的人防规范要求进行设置</w:t>
      </w:r>
      <w:r>
        <w:rPr>
          <w:sz w:val="24"/>
        </w:rPr>
        <w:t>。</w:t>
      </w:r>
    </w:p>
    <w:p>
      <w:pPr>
        <w:pStyle w:val="16"/>
        <w:tabs>
          <w:tab w:val="left" w:pos="868"/>
          <w:tab w:val="left" w:pos="1851"/>
        </w:tabs>
        <w:spacing w:line="364" w:lineRule="auto"/>
        <w:ind w:right="812"/>
        <w:rPr>
          <w:sz w:val="24"/>
        </w:rPr>
      </w:pPr>
      <w:r>
        <w:rPr>
          <w:b/>
          <w:sz w:val="24"/>
        </w:rPr>
        <w:t>4.</w:t>
      </w:r>
      <w:r>
        <w:rPr>
          <w:rFonts w:hint="eastAsia"/>
          <w:b/>
          <w:sz w:val="24"/>
          <w:lang w:val="en-US"/>
        </w:rPr>
        <w:t>4</w:t>
      </w:r>
      <w:r>
        <w:rPr>
          <w:b/>
          <w:sz w:val="24"/>
        </w:rPr>
        <w:t>.</w:t>
      </w:r>
      <w:r>
        <w:rPr>
          <w:rFonts w:hint="eastAsia"/>
          <w:b/>
          <w:sz w:val="24"/>
          <w:lang w:val="en-US"/>
        </w:rPr>
        <w:t xml:space="preserve">2  </w:t>
      </w:r>
      <w:r>
        <w:rPr>
          <w:sz w:val="24"/>
        </w:rPr>
        <w:t>本条是</w:t>
      </w:r>
      <w:r>
        <w:rPr>
          <w:rFonts w:hint="eastAsia"/>
          <w:sz w:val="24"/>
        </w:rPr>
        <w:t>根据工程实际很多人防活门槛等器材，无地堆放，最终丢失或者锈蚀，设置卷帘门是方便叉车进去机械作业</w:t>
      </w:r>
      <w:r>
        <w:rPr>
          <w:sz w:val="24"/>
        </w:rPr>
        <w:t>。</w:t>
      </w:r>
    </w:p>
    <w:p>
      <w:pPr>
        <w:pStyle w:val="6"/>
        <w:tabs>
          <w:tab w:val="left" w:pos="1851"/>
        </w:tabs>
        <w:spacing w:line="364" w:lineRule="auto"/>
        <w:ind w:left="260" w:right="812"/>
        <w:rPr>
          <w:ins w:id="147" w:author="hnrf" w:date="2022-11-22T11:11:26Z"/>
        </w:rPr>
      </w:pPr>
      <w:r>
        <w:rPr>
          <w:b/>
        </w:rPr>
        <w:t>4.5.</w:t>
      </w:r>
      <w:r>
        <w:rPr>
          <w:rFonts w:hint="eastAsia"/>
          <w:b/>
          <w:lang w:val="en-US"/>
        </w:rPr>
        <w:t xml:space="preserve">3  </w:t>
      </w:r>
      <w:r>
        <w:t>本条</w:t>
      </w:r>
      <w:r>
        <w:rPr>
          <w:rFonts w:hint="eastAsia"/>
        </w:rPr>
        <w:t>用木板隔断代替砖筑是出于工程实际平战转换工作量大量减少，且木板可以更好的就地取材，但考虑到在隔绝通风的条件下，干厕的异味会很严重，所以保证干厕的气密性以及增加前室，避免影响整个防护单元的环境</w:t>
      </w:r>
      <w:r>
        <w:t>。</w:t>
      </w:r>
    </w:p>
    <w:p>
      <w:pPr>
        <w:pStyle w:val="6"/>
        <w:tabs>
          <w:tab w:val="left" w:pos="1851"/>
        </w:tabs>
        <w:spacing w:line="364" w:lineRule="auto"/>
        <w:ind w:left="260" w:right="812"/>
        <w:rPr>
          <w:ins w:id="148" w:author="hnrf" w:date="2022-11-22T11:11:26Z"/>
        </w:rPr>
      </w:pPr>
    </w:p>
    <w:p>
      <w:pPr>
        <w:pStyle w:val="6"/>
        <w:tabs>
          <w:tab w:val="left" w:pos="1851"/>
        </w:tabs>
        <w:spacing w:line="364" w:lineRule="auto"/>
        <w:ind w:left="260" w:right="812"/>
        <w:rPr>
          <w:ins w:id="149" w:author="hnrf" w:date="2022-11-22T11:11:27Z"/>
        </w:rPr>
      </w:pPr>
    </w:p>
    <w:p>
      <w:pPr>
        <w:pStyle w:val="6"/>
        <w:tabs>
          <w:tab w:val="left" w:pos="1851"/>
        </w:tabs>
        <w:spacing w:line="364" w:lineRule="auto"/>
        <w:ind w:left="260" w:right="812"/>
        <w:rPr>
          <w:ins w:id="150" w:author="hnrf" w:date="2022-11-22T11:11:27Z"/>
        </w:rPr>
      </w:pPr>
    </w:p>
    <w:p>
      <w:pPr>
        <w:pStyle w:val="6"/>
        <w:tabs>
          <w:tab w:val="left" w:pos="1851"/>
        </w:tabs>
        <w:spacing w:line="364" w:lineRule="auto"/>
        <w:ind w:left="260" w:right="812"/>
        <w:rPr>
          <w:ins w:id="151" w:author="hnrf" w:date="2022-11-22T11:11:27Z"/>
        </w:rPr>
      </w:pPr>
    </w:p>
    <w:p>
      <w:pPr>
        <w:pStyle w:val="6"/>
        <w:tabs>
          <w:tab w:val="left" w:pos="1851"/>
        </w:tabs>
        <w:spacing w:line="364" w:lineRule="auto"/>
        <w:ind w:left="260" w:right="812"/>
        <w:rPr>
          <w:ins w:id="152" w:author="hnrf" w:date="2022-11-22T11:11:28Z"/>
        </w:rPr>
      </w:pPr>
    </w:p>
    <w:p>
      <w:pPr>
        <w:pStyle w:val="6"/>
        <w:tabs>
          <w:tab w:val="left" w:pos="1851"/>
        </w:tabs>
        <w:spacing w:line="364" w:lineRule="auto"/>
        <w:ind w:left="260" w:right="812"/>
        <w:rPr>
          <w:ins w:id="153" w:author="hnrf" w:date="2022-11-22T11:11:29Z"/>
        </w:rPr>
      </w:pPr>
    </w:p>
    <w:p>
      <w:pPr>
        <w:pStyle w:val="6"/>
        <w:tabs>
          <w:tab w:val="left" w:pos="1851"/>
        </w:tabs>
        <w:spacing w:line="364" w:lineRule="auto"/>
        <w:ind w:left="260" w:right="812"/>
        <w:rPr>
          <w:ins w:id="154" w:author="hnrf" w:date="2022-11-22T11:11:29Z"/>
        </w:rPr>
      </w:pPr>
    </w:p>
    <w:p>
      <w:pPr>
        <w:pStyle w:val="6"/>
        <w:tabs>
          <w:tab w:val="left" w:pos="1851"/>
        </w:tabs>
        <w:spacing w:line="364" w:lineRule="auto"/>
        <w:ind w:left="260" w:right="812"/>
        <w:rPr>
          <w:ins w:id="155" w:author="hnrf" w:date="2022-11-22T11:11:30Z"/>
        </w:rPr>
      </w:pPr>
    </w:p>
    <w:p>
      <w:pPr>
        <w:pStyle w:val="6"/>
        <w:tabs>
          <w:tab w:val="left" w:pos="1851"/>
        </w:tabs>
        <w:spacing w:line="364" w:lineRule="auto"/>
        <w:ind w:left="260" w:right="812"/>
      </w:pPr>
    </w:p>
    <w:p>
      <w:pPr>
        <w:spacing w:line="364" w:lineRule="auto"/>
        <w:rPr>
          <w:del w:id="156" w:author="hnrf" w:date="2022-11-22T11:11:09Z"/>
        </w:rPr>
        <w:sectPr>
          <w:pgSz w:w="11850" w:h="16790"/>
          <w:pgMar w:top="1400" w:right="1540" w:bottom="800" w:left="1540" w:header="0" w:footer="619" w:gutter="0"/>
          <w:cols w:space="720" w:num="1"/>
        </w:sectPr>
      </w:pPr>
    </w:p>
    <w:p>
      <w:pPr>
        <w:pStyle w:val="6"/>
        <w:rPr>
          <w:del w:id="157" w:author="hnrf" w:date="2022-11-22T11:11:11Z"/>
          <w:sz w:val="20"/>
        </w:rPr>
      </w:pPr>
    </w:p>
    <w:p>
      <w:pPr>
        <w:pStyle w:val="6"/>
        <w:spacing w:before="8"/>
        <w:rPr>
          <w:del w:id="158" w:author="hnrf" w:date="2022-11-22T11:11:11Z"/>
          <w:sz w:val="23"/>
        </w:rPr>
      </w:pPr>
    </w:p>
    <w:p>
      <w:pPr>
        <w:pStyle w:val="3"/>
        <w:numPr>
          <w:ilvl w:val="0"/>
          <w:numId w:val="27"/>
        </w:numPr>
        <w:tabs>
          <w:tab w:val="left" w:pos="3784"/>
          <w:tab w:val="left" w:pos="3785"/>
        </w:tabs>
        <w:ind w:left="3784" w:hanging="455"/>
        <w:jc w:val="left"/>
      </w:pPr>
      <w:bookmarkStart w:id="25" w:name="_bookmark27"/>
      <w:bookmarkEnd w:id="25"/>
      <w:r>
        <w:t xml:space="preserve">结 构 </w:t>
      </w:r>
    </w:p>
    <w:p>
      <w:pPr>
        <w:pStyle w:val="6"/>
        <w:spacing w:before="8"/>
        <w:rPr>
          <w:rFonts w:ascii="黑体"/>
          <w:sz w:val="28"/>
        </w:rPr>
      </w:pPr>
    </w:p>
    <w:p>
      <w:pPr>
        <w:pStyle w:val="16"/>
        <w:numPr>
          <w:ilvl w:val="2"/>
          <w:numId w:val="31"/>
        </w:numPr>
        <w:tabs>
          <w:tab w:val="left" w:pos="1108"/>
        </w:tabs>
        <w:spacing w:before="1" w:line="364" w:lineRule="auto"/>
        <w:ind w:right="257" w:firstLine="0"/>
        <w:jc w:val="both"/>
        <w:rPr>
          <w:sz w:val="24"/>
        </w:rPr>
      </w:pPr>
      <w:r>
        <w:rPr>
          <w:rFonts w:hint="eastAsia"/>
          <w:spacing w:val="-4"/>
          <w:sz w:val="24"/>
        </w:rPr>
        <w:t>结构设计是很严谨的，</w:t>
      </w:r>
      <w:r>
        <w:rPr>
          <w:rFonts w:hint="eastAsia"/>
          <w:position w:val="2"/>
          <w:sz w:val="24"/>
        </w:rPr>
        <w:t>《人民防空地下室设计规范》与《人民防空工程设计规范》中的相关参数及数据都是通过大量实验或者经验而得来的，本编制组认为，结构设计可根据不同的工程类型，直接按《人民防空地下室设计规范》与《人民防空工程设计规范》进行设计即可，本节仅对湖南地区工程中出现的一些特例作相应的规定</w:t>
      </w:r>
      <w:r>
        <w:rPr>
          <w:sz w:val="24"/>
        </w:rPr>
        <w:t>。</w:t>
      </w:r>
    </w:p>
    <w:p>
      <w:pPr>
        <w:pStyle w:val="16"/>
        <w:numPr>
          <w:ilvl w:val="2"/>
          <w:numId w:val="31"/>
        </w:numPr>
        <w:tabs>
          <w:tab w:val="left" w:pos="1107"/>
          <w:tab w:val="left" w:pos="1108"/>
        </w:tabs>
        <w:spacing w:line="364" w:lineRule="auto"/>
        <w:ind w:right="258" w:firstLine="0"/>
        <w:rPr>
          <w:sz w:val="24"/>
        </w:rPr>
      </w:pPr>
      <w:r>
        <w:rPr>
          <w:rFonts w:hint="eastAsia"/>
          <w:position w:val="2"/>
          <w:sz w:val="24"/>
        </w:rPr>
        <w:t>《人民防空地下室设计规范》与《人民防空工程设计规范》中的要求</w:t>
      </w:r>
      <w:r>
        <w:rPr>
          <w:sz w:val="24"/>
        </w:rPr>
        <w:t>。</w:t>
      </w:r>
    </w:p>
    <w:p>
      <w:pPr>
        <w:pStyle w:val="16"/>
        <w:numPr>
          <w:ilvl w:val="2"/>
          <w:numId w:val="31"/>
        </w:numPr>
        <w:tabs>
          <w:tab w:val="left" w:pos="1107"/>
          <w:tab w:val="left" w:pos="1108"/>
        </w:tabs>
        <w:spacing w:line="364" w:lineRule="auto"/>
        <w:ind w:right="258" w:firstLine="0"/>
        <w:rPr>
          <w:sz w:val="24"/>
        </w:rPr>
      </w:pPr>
      <w:r>
        <w:rPr>
          <w:rFonts w:hint="eastAsia"/>
          <w:position w:val="2"/>
          <w:sz w:val="24"/>
        </w:rPr>
        <w:t>《人民防空地下室设计规范》与《人民防空工程设计规范》中的要求</w:t>
      </w:r>
      <w:r>
        <w:rPr>
          <w:sz w:val="24"/>
        </w:rPr>
        <w:t>。</w:t>
      </w:r>
    </w:p>
    <w:p>
      <w:pPr>
        <w:pStyle w:val="16"/>
        <w:numPr>
          <w:ilvl w:val="2"/>
          <w:numId w:val="31"/>
        </w:numPr>
        <w:tabs>
          <w:tab w:val="left" w:pos="1107"/>
          <w:tab w:val="left" w:pos="1108"/>
        </w:tabs>
        <w:spacing w:line="364" w:lineRule="auto"/>
        <w:ind w:right="258" w:firstLine="0"/>
        <w:rPr>
          <w:sz w:val="24"/>
        </w:rPr>
      </w:pPr>
      <w:r>
        <w:rPr>
          <w:rFonts w:hint="eastAsia"/>
          <w:sz w:val="24"/>
        </w:rPr>
        <w:t>根据一般工程特性。</w:t>
      </w:r>
    </w:p>
    <w:p>
      <w:pPr>
        <w:pStyle w:val="16"/>
        <w:numPr>
          <w:ilvl w:val="2"/>
          <w:numId w:val="31"/>
        </w:numPr>
        <w:tabs>
          <w:tab w:val="left" w:pos="1107"/>
          <w:tab w:val="left" w:pos="1108"/>
        </w:tabs>
        <w:spacing w:line="364" w:lineRule="auto"/>
        <w:ind w:right="258" w:firstLine="0"/>
        <w:rPr>
          <w:sz w:val="24"/>
        </w:rPr>
      </w:pPr>
      <w:r>
        <w:rPr>
          <w:rFonts w:hint="eastAsia"/>
          <w:sz w:val="24"/>
        </w:rPr>
        <w:t>根据大量工程样例编制此条。</w:t>
      </w:r>
    </w:p>
    <w:p>
      <w:pPr>
        <w:pStyle w:val="16"/>
        <w:numPr>
          <w:ilvl w:val="2"/>
          <w:numId w:val="31"/>
        </w:numPr>
        <w:tabs>
          <w:tab w:val="left" w:pos="1107"/>
          <w:tab w:val="left" w:pos="1108"/>
        </w:tabs>
        <w:spacing w:line="364" w:lineRule="auto"/>
        <w:ind w:right="258" w:firstLine="0"/>
        <w:rPr>
          <w:sz w:val="24"/>
        </w:rPr>
      </w:pPr>
      <w:r>
        <w:rPr>
          <w:rFonts w:hint="eastAsia"/>
          <w:sz w:val="24"/>
        </w:rPr>
        <w:t>规定拉结钢筋同向与反向拉钩均可。</w:t>
      </w:r>
    </w:p>
    <w:p>
      <w:pPr>
        <w:pStyle w:val="16"/>
        <w:numPr>
          <w:ilvl w:val="2"/>
          <w:numId w:val="31"/>
        </w:numPr>
        <w:tabs>
          <w:tab w:val="left" w:pos="1107"/>
          <w:tab w:val="left" w:pos="1108"/>
        </w:tabs>
        <w:spacing w:line="364" w:lineRule="auto"/>
        <w:ind w:right="258" w:firstLine="0"/>
        <w:rPr>
          <w:sz w:val="24"/>
        </w:rPr>
      </w:pPr>
      <w:r>
        <w:rPr>
          <w:rFonts w:hint="eastAsia"/>
          <w:sz w:val="24"/>
        </w:rPr>
        <w:t>根据工程实例，当基础为厚筏板时以及承台较高时，拉结钢筋很难设置，当板较厚时，拉结钢筋的整体作用的效果也非常不明显了，故本条规定当板厚超过</w:t>
      </w:r>
      <w:r>
        <w:rPr>
          <w:rFonts w:hint="eastAsia"/>
          <w:sz w:val="24"/>
          <w:lang w:val="en-US" w:eastAsia="zh-CN"/>
        </w:rPr>
        <w:t>8</w:t>
      </w:r>
      <w:r>
        <w:rPr>
          <w:rFonts w:hint="eastAsia"/>
          <w:sz w:val="24"/>
          <w:lang w:val="en-US"/>
        </w:rPr>
        <w:t>00mm厚的筏板可不设置拉结钢筋。</w:t>
      </w:r>
    </w:p>
    <w:p>
      <w:pPr>
        <w:pStyle w:val="16"/>
        <w:numPr>
          <w:ilvl w:val="2"/>
          <w:numId w:val="31"/>
        </w:numPr>
        <w:tabs>
          <w:tab w:val="left" w:pos="1107"/>
          <w:tab w:val="left" w:pos="1108"/>
        </w:tabs>
        <w:spacing w:line="364" w:lineRule="auto"/>
        <w:ind w:right="258" w:firstLine="0"/>
        <w:rPr>
          <w:sz w:val="24"/>
        </w:rPr>
      </w:pPr>
      <w:r>
        <w:rPr>
          <w:rFonts w:hint="eastAsia"/>
          <w:sz w:val="24"/>
          <w:lang w:val="en-US"/>
        </w:rPr>
        <w:t>根据工程实际，当地质条件较好且无地下水时，平时工况可不设置底板，但人防的相关规范并没有此条规定，经与重庆的同行请教经验以及本编制组讨论，故在此条明确可不设置底板。</w:t>
      </w:r>
    </w:p>
    <w:p>
      <w:pPr>
        <w:pStyle w:val="16"/>
        <w:numPr>
          <w:ilvl w:val="2"/>
          <w:numId w:val="31"/>
        </w:numPr>
        <w:tabs>
          <w:tab w:val="left" w:pos="1107"/>
          <w:tab w:val="left" w:pos="1108"/>
        </w:tabs>
        <w:spacing w:line="364" w:lineRule="auto"/>
        <w:ind w:right="258" w:firstLine="0"/>
        <w:rPr>
          <w:sz w:val="24"/>
        </w:rPr>
      </w:pPr>
      <w:r>
        <w:rPr>
          <w:rFonts w:hint="eastAsia"/>
          <w:sz w:val="24"/>
          <w:lang w:val="en-US"/>
        </w:rPr>
        <w:t>战时后加柱这种做法非常不实际，不稳定的条件太多，平战转换工作量大，而且无法保证质量，故本条明确禁止采用此做法。</w:t>
      </w:r>
    </w:p>
    <w:p>
      <w:pPr>
        <w:pStyle w:val="16"/>
        <w:numPr>
          <w:ilvl w:val="2"/>
          <w:numId w:val="31"/>
        </w:numPr>
        <w:tabs>
          <w:tab w:val="left" w:pos="1107"/>
          <w:tab w:val="left" w:pos="1108"/>
        </w:tabs>
        <w:spacing w:line="364" w:lineRule="auto"/>
        <w:ind w:right="258" w:firstLine="0"/>
        <w:rPr>
          <w:sz w:val="24"/>
        </w:rPr>
      </w:pPr>
      <w:r>
        <w:rPr>
          <w:rFonts w:hint="eastAsia"/>
          <w:sz w:val="24"/>
          <w:lang w:val="en-US"/>
        </w:rPr>
        <w:t>补充防护密闭门及密闭门门框墙的基本要求。</w:t>
      </w:r>
    </w:p>
    <w:p>
      <w:pPr>
        <w:pStyle w:val="16"/>
        <w:numPr>
          <w:ilvl w:val="2"/>
          <w:numId w:val="31"/>
        </w:numPr>
        <w:tabs>
          <w:tab w:val="left" w:pos="1107"/>
          <w:tab w:val="left" w:pos="1108"/>
        </w:tabs>
        <w:spacing w:line="364" w:lineRule="auto"/>
        <w:ind w:right="258" w:firstLine="0"/>
        <w:rPr>
          <w:del w:id="159" w:author="hnrf" w:date="2022-11-22T11:09:34Z"/>
          <w:sz w:val="24"/>
        </w:rPr>
      </w:pPr>
      <w:ins w:id="160" w:author="hnrf" w:date="2022-11-22T11:09:43Z">
        <w:r>
          <w:rPr>
            <w:rFonts w:hint="eastAsia"/>
            <w:sz w:val="24"/>
            <w:lang w:val="en-US" w:eastAsia="zh-CN"/>
          </w:rPr>
          <w:t xml:space="preserve"> </w:t>
        </w:r>
      </w:ins>
      <w:ins w:id="161" w:author="hnrf" w:date="2022-11-22T11:09:44Z">
        <w:r>
          <w:rPr>
            <w:rFonts w:hint="eastAsia"/>
            <w:sz w:val="24"/>
            <w:lang w:val="en-US" w:eastAsia="zh-CN"/>
          </w:rPr>
          <w:t xml:space="preserve">      </w:t>
        </w:r>
      </w:ins>
      <w:ins w:id="162" w:author="hnrf" w:date="2022-11-22T11:09:45Z">
        <w:r>
          <w:rPr>
            <w:rFonts w:hint="eastAsia"/>
            <w:sz w:val="24"/>
            <w:lang w:val="en-US" w:eastAsia="zh-CN"/>
          </w:rPr>
          <w:t xml:space="preserve">     </w:t>
        </w:r>
      </w:ins>
      <w:ins w:id="163" w:author="hnrf" w:date="2022-11-22T11:09:46Z">
        <w:r>
          <w:rPr>
            <w:rFonts w:hint="eastAsia"/>
            <w:sz w:val="24"/>
            <w:lang w:val="en-US" w:eastAsia="zh-CN"/>
          </w:rPr>
          <w:t xml:space="preserve"> </w:t>
        </w:r>
      </w:ins>
      <w:r>
        <w:rPr>
          <w:sz w:val="24"/>
        </w:rPr>
        <w:t>本条根据《混凝土结构设计规范》(GB5001O)、《砌体结构设计规范》(GB50003)、《地下工程防水技术规范》(GB50108)等相关规范以及兼顾人防工程结构选材的特点修订。</w:t>
      </w:r>
    </w:p>
    <w:p>
      <w:pPr>
        <w:pStyle w:val="16"/>
        <w:numPr>
          <w:ilvl w:val="2"/>
          <w:numId w:val="31"/>
        </w:numPr>
        <w:tabs>
          <w:tab w:val="left" w:pos="1107"/>
          <w:tab w:val="left" w:pos="1108"/>
        </w:tabs>
        <w:spacing w:line="364" w:lineRule="auto"/>
        <w:ind w:right="258"/>
        <w:jc w:val="both"/>
        <w:sectPr>
          <w:footerReference r:id="rId5" w:type="default"/>
          <w:pgSz w:w="11850" w:h="16790"/>
          <w:pgMar w:top="1400" w:right="1540" w:bottom="800" w:left="1540" w:header="0" w:footer="619" w:gutter="0"/>
          <w:cols w:space="720" w:num="1"/>
        </w:sectPr>
        <w:pPrChange w:id="164" w:author="hnrf" w:date="2022-11-22T11:09:34Z">
          <w:pPr>
            <w:spacing w:line="364" w:lineRule="auto"/>
            <w:jc w:val="both"/>
          </w:pPr>
        </w:pPrChange>
      </w:pPr>
    </w:p>
    <w:p>
      <w:pPr>
        <w:pStyle w:val="6"/>
        <w:rPr>
          <w:del w:id="165" w:author="hnrf" w:date="2022-11-22T11:09:51Z"/>
          <w:sz w:val="20"/>
        </w:rPr>
      </w:pPr>
    </w:p>
    <w:p>
      <w:pPr>
        <w:pStyle w:val="6"/>
        <w:spacing w:before="3"/>
        <w:rPr>
          <w:del w:id="166" w:author="hnrf" w:date="2022-11-22T11:09:51Z"/>
          <w:sz w:val="20"/>
        </w:rPr>
      </w:pPr>
    </w:p>
    <w:p>
      <w:pPr>
        <w:pStyle w:val="3"/>
        <w:numPr>
          <w:ilvl w:val="0"/>
          <w:numId w:val="27"/>
        </w:numPr>
        <w:tabs>
          <w:tab w:val="left" w:pos="3784"/>
          <w:tab w:val="left" w:pos="3785"/>
        </w:tabs>
        <w:ind w:left="3784" w:hanging="455"/>
        <w:jc w:val="left"/>
      </w:pPr>
      <w:r>
        <w:t xml:space="preserve">通 风 </w:t>
      </w:r>
    </w:p>
    <w:p>
      <w:pPr>
        <w:pStyle w:val="6"/>
        <w:spacing w:before="9"/>
        <w:rPr>
          <w:b/>
          <w:sz w:val="30"/>
        </w:rPr>
      </w:pPr>
    </w:p>
    <w:p>
      <w:pPr>
        <w:pStyle w:val="6"/>
        <w:spacing w:line="364" w:lineRule="auto"/>
        <w:ind w:left="260" w:right="256"/>
        <w:jc w:val="both"/>
        <w:rPr>
          <w:b/>
          <w:lang w:val="en-US"/>
        </w:rPr>
      </w:pPr>
      <w:r>
        <w:rPr>
          <w:b/>
        </w:rPr>
        <w:t>6.0.</w:t>
      </w:r>
      <w:r>
        <w:rPr>
          <w:rFonts w:hint="eastAsia"/>
          <w:b/>
          <w:lang w:val="en-US"/>
        </w:rPr>
        <w:t>1</w:t>
      </w:r>
      <w:r>
        <w:rPr>
          <w:b/>
        </w:rPr>
        <w:t xml:space="preserve"> </w:t>
      </w:r>
      <w:r>
        <w:rPr>
          <w:rFonts w:hint="eastAsia"/>
          <w:b/>
          <w:lang w:val="en-US"/>
        </w:rPr>
        <w:t xml:space="preserve"> </w:t>
      </w:r>
      <w:r>
        <w:rPr>
          <w:rFonts w:hint="eastAsia"/>
          <w:spacing w:val="-4"/>
          <w:lang w:val="en-US"/>
        </w:rPr>
        <w:t>兼顾人防工程因防化级别较低且战时定位作为紧急掩蔽场所，故仅采用清洁式通风和隔绝防护时的内循环通风。</w:t>
      </w:r>
    </w:p>
    <w:p>
      <w:pPr>
        <w:pStyle w:val="6"/>
        <w:spacing w:line="364" w:lineRule="auto"/>
        <w:ind w:left="260" w:right="256"/>
        <w:jc w:val="both"/>
      </w:pPr>
      <w:r>
        <w:rPr>
          <w:b/>
        </w:rPr>
        <w:t>6.0.2</w:t>
      </w:r>
      <w:r>
        <w:rPr>
          <w:rFonts w:hint="eastAsia"/>
          <w:b/>
          <w:lang w:val="en-US"/>
        </w:rPr>
        <w:t xml:space="preserve">  </w:t>
      </w:r>
      <w:r>
        <w:rPr>
          <w:spacing w:val="-4"/>
        </w:rPr>
        <w:t>本条规定了人员临时掩蔽的新风量和物资临时掩蔽的通风换气次数，人</w:t>
      </w:r>
      <w:r>
        <w:t>员临时掩蔽的新风量参照现行《人民防空工程战术技术要求》关于二等人员掩</w:t>
      </w:r>
      <w:r>
        <w:rPr>
          <w:spacing w:val="-1"/>
        </w:rPr>
        <w:t>蔽工程规定的战时清洁式新风量最小</w:t>
      </w:r>
      <w:r>
        <w:t>3m</w:t>
      </w:r>
      <w:r>
        <w:rPr>
          <w:position w:val="12"/>
          <w:sz w:val="12"/>
        </w:rPr>
        <w:t xml:space="preserve">3 </w:t>
      </w:r>
      <w:r>
        <w:rPr>
          <w:spacing w:val="-3"/>
        </w:rPr>
        <w:t>每人每小时的指标；物资临时掩蔽的</w:t>
      </w:r>
      <w:r>
        <w:rPr>
          <w:spacing w:val="-7"/>
        </w:rPr>
        <w:t>通风换气次数参照GB50038</w:t>
      </w:r>
      <w:r>
        <w:rPr>
          <w:spacing w:val="-5"/>
        </w:rPr>
        <w:t>《人民防空地下室设计规范》关于物资库清洁式通风</w:t>
      </w:r>
      <w:r>
        <w:t>量的计算指标。</w:t>
      </w:r>
    </w:p>
    <w:p>
      <w:pPr>
        <w:pStyle w:val="6"/>
        <w:spacing w:line="364" w:lineRule="auto"/>
        <w:ind w:left="260" w:right="256"/>
        <w:jc w:val="both"/>
        <w:rPr>
          <w:spacing w:val="-4"/>
          <w:lang w:val="en-US"/>
        </w:rPr>
      </w:pPr>
      <w:r>
        <w:rPr>
          <w:b/>
        </w:rPr>
        <w:t>6.0.</w:t>
      </w:r>
      <w:r>
        <w:rPr>
          <w:rFonts w:hint="eastAsia"/>
          <w:b/>
          <w:lang w:val="en-US"/>
        </w:rPr>
        <w:t>3</w:t>
      </w:r>
      <w:r>
        <w:rPr>
          <w:b/>
        </w:rPr>
        <w:t xml:space="preserve"> </w:t>
      </w:r>
      <w:r>
        <w:rPr>
          <w:rFonts w:hint="eastAsia"/>
          <w:b/>
          <w:lang w:val="en-US"/>
        </w:rPr>
        <w:t xml:space="preserve"> </w:t>
      </w:r>
      <w:r>
        <w:rPr>
          <w:rFonts w:hint="eastAsia"/>
          <w:spacing w:val="-4"/>
          <w:lang w:val="en-US"/>
        </w:rPr>
        <w:t>此条设置的目的是尽量使工程内部的通风平战结合，如不能平战结合时，战时的相关设备也需到位，减少平战转换时限及工作量。</w:t>
      </w:r>
    </w:p>
    <w:p>
      <w:pPr>
        <w:pStyle w:val="6"/>
        <w:spacing w:line="364" w:lineRule="auto"/>
        <w:ind w:left="260" w:right="256"/>
        <w:jc w:val="both"/>
        <w:rPr>
          <w:spacing w:val="-4"/>
          <w:lang w:val="en-US"/>
        </w:rPr>
      </w:pPr>
      <w:r>
        <w:rPr>
          <w:b/>
        </w:rPr>
        <w:t>6.0.</w:t>
      </w:r>
      <w:r>
        <w:rPr>
          <w:rFonts w:hint="eastAsia"/>
          <w:b/>
          <w:lang w:val="en-US"/>
        </w:rPr>
        <w:t>4</w:t>
      </w:r>
      <w:r>
        <w:rPr>
          <w:b/>
        </w:rPr>
        <w:t xml:space="preserve"> </w:t>
      </w:r>
      <w:r>
        <w:rPr>
          <w:rFonts w:hint="eastAsia"/>
          <w:b/>
          <w:lang w:val="en-US"/>
        </w:rPr>
        <w:t xml:space="preserve"> </w:t>
      </w:r>
      <w:r>
        <w:rPr>
          <w:rFonts w:hint="eastAsia"/>
          <w:spacing w:val="-4"/>
          <w:lang w:val="en-US"/>
        </w:rPr>
        <w:t>此条设置的目的是尽量使工程内部的通风平战结合，如不能平战结合时，战时的相关设备也需到位，减少平战转换时限及工作量。</w:t>
      </w:r>
    </w:p>
    <w:p>
      <w:pPr>
        <w:pStyle w:val="6"/>
        <w:spacing w:line="364" w:lineRule="auto"/>
        <w:ind w:left="260" w:right="256"/>
        <w:jc w:val="both"/>
        <w:rPr>
          <w:spacing w:val="-4"/>
          <w:lang w:val="en-US"/>
        </w:rPr>
      </w:pPr>
      <w:r>
        <w:rPr>
          <w:b/>
        </w:rPr>
        <w:t>6.0.</w:t>
      </w:r>
      <w:r>
        <w:rPr>
          <w:rFonts w:hint="eastAsia"/>
          <w:b/>
          <w:lang w:val="en-US"/>
        </w:rPr>
        <w:t>5</w:t>
      </w:r>
      <w:r>
        <w:rPr>
          <w:b/>
        </w:rPr>
        <w:t xml:space="preserve"> </w:t>
      </w:r>
      <w:r>
        <w:rPr>
          <w:rFonts w:hint="eastAsia"/>
          <w:b/>
          <w:lang w:val="en-US"/>
        </w:rPr>
        <w:t xml:space="preserve"> </w:t>
      </w:r>
      <w:r>
        <w:rPr>
          <w:rFonts w:hint="eastAsia"/>
          <w:spacing w:val="-4"/>
          <w:lang w:val="en-US"/>
        </w:rPr>
        <w:t>紧急人员掩蔽工程中在清洁式通风的条件下形成超压排风。</w:t>
      </w:r>
    </w:p>
    <w:p>
      <w:pPr>
        <w:pStyle w:val="6"/>
        <w:spacing w:line="364" w:lineRule="auto"/>
        <w:ind w:left="260" w:right="256"/>
        <w:jc w:val="both"/>
        <w:rPr>
          <w:spacing w:val="-4"/>
          <w:lang w:val="en-US"/>
        </w:rPr>
      </w:pPr>
      <w:r>
        <w:rPr>
          <w:b/>
        </w:rPr>
        <w:t>6.0.</w:t>
      </w:r>
      <w:r>
        <w:rPr>
          <w:rFonts w:hint="eastAsia"/>
          <w:b/>
          <w:lang w:val="en-US"/>
        </w:rPr>
        <w:t>6</w:t>
      </w:r>
      <w:r>
        <w:rPr>
          <w:b/>
        </w:rPr>
        <w:t xml:space="preserve"> </w:t>
      </w:r>
      <w:r>
        <w:rPr>
          <w:rFonts w:hint="eastAsia"/>
          <w:b/>
          <w:lang w:val="en-US"/>
        </w:rPr>
        <w:t xml:space="preserve"> </w:t>
      </w:r>
      <w:r>
        <w:rPr>
          <w:rFonts w:hint="eastAsia"/>
          <w:spacing w:val="-4"/>
          <w:lang w:val="en-US"/>
        </w:rPr>
        <w:t>采用扩散室进排风能更好地保证战时的通风效果及防护能力，相较于密闭通道加集气室的形式能更好的适应防护工程。</w:t>
      </w:r>
    </w:p>
    <w:p>
      <w:pPr>
        <w:pStyle w:val="6"/>
        <w:tabs>
          <w:tab w:val="left" w:pos="1119"/>
        </w:tabs>
        <w:spacing w:line="364" w:lineRule="auto"/>
        <w:ind w:left="260" w:right="135"/>
      </w:pPr>
      <w:r>
        <w:rPr>
          <w:b/>
        </w:rPr>
        <w:t>6.0.</w:t>
      </w:r>
      <w:r>
        <w:rPr>
          <w:rFonts w:hint="eastAsia"/>
          <w:b/>
          <w:lang w:val="en-US"/>
        </w:rPr>
        <w:t>7</w:t>
      </w:r>
      <w:r>
        <w:rPr>
          <w:b/>
        </w:rPr>
        <w:tab/>
      </w:r>
      <w:r>
        <w:rPr>
          <w:spacing w:val="3"/>
        </w:rPr>
        <w:t>本条规定的战时隔绝防护时间和隔绝防护时工程内二氧化碳容许体积</w:t>
      </w:r>
      <w:r>
        <w:rPr>
          <w:spacing w:val="-2"/>
        </w:rPr>
        <w:t>浓度以及氧气体积浓度是参照</w:t>
      </w:r>
      <w:r>
        <w:rPr>
          <w:spacing w:val="-7"/>
        </w:rPr>
        <w:t>GB50038</w:t>
      </w:r>
      <w:r>
        <w:rPr>
          <w:spacing w:val="-4"/>
        </w:rPr>
        <w:t>《人民防空地下室设计规范》关于二等人</w:t>
      </w:r>
      <w:r>
        <w:rPr>
          <w:spacing w:val="-7"/>
        </w:rPr>
        <w:t>员掩蔽工程规定的防护时间和浓度指标，是执行《人民防空工程战术技术要求》</w:t>
      </w:r>
      <w:r>
        <w:t>的规定。经计算，战时功能为</w:t>
      </w:r>
      <w:r>
        <w:rPr>
          <w:rFonts w:hint="eastAsia"/>
          <w:lang w:val="en-US" w:eastAsia="zh-CN"/>
        </w:rPr>
        <w:t>紧急</w:t>
      </w:r>
      <w:r>
        <w:t>人员掩蔽的兼顾人民防空工程在隔绝防护前</w:t>
      </w:r>
      <w:r>
        <w:rPr>
          <w:spacing w:val="-2"/>
        </w:rPr>
        <w:t>的通风量不小于</w:t>
      </w:r>
      <w:r>
        <w:t>3m</w:t>
      </w:r>
      <w:r>
        <w:rPr>
          <w:position w:val="12"/>
          <w:sz w:val="12"/>
        </w:rPr>
        <w:t>3</w:t>
      </w:r>
      <w:r>
        <w:rPr>
          <w:spacing w:val="-17"/>
          <w:position w:val="12"/>
          <w:sz w:val="12"/>
        </w:rPr>
        <w:t xml:space="preserve"> </w:t>
      </w:r>
      <w:r>
        <w:t>每人每小时，且工程内满足本条规定的二氧化碳容许体积</w:t>
      </w:r>
      <w:r>
        <w:rPr>
          <w:spacing w:val="-1"/>
        </w:rPr>
        <w:t>浓度以及氧气体积浓度要求时，隔绝防护时间均不小于</w:t>
      </w:r>
      <w:r>
        <w:t>3</w:t>
      </w:r>
      <w:r>
        <w:rPr>
          <w:spacing w:val="-5"/>
        </w:rPr>
        <w:t>小时，设计时不再进行验算</w:t>
      </w:r>
      <w:r>
        <w:rPr>
          <w:rFonts w:hint="eastAsia"/>
          <w:spacing w:val="-5"/>
        </w:rPr>
        <w:t>，但实际工程中为保障人员安全，战时功能为人员紧急掩蔽的兼顾人防工程应设置二氧化碳浓度监测装置，当二氧化碳浓度超过限值时，应采取发生</w:t>
      </w:r>
      <w:r>
        <w:rPr>
          <w:rFonts w:hint="eastAsia"/>
          <w:spacing w:val="-5"/>
          <w:lang w:val="en-US"/>
        </w:rPr>
        <w:t>氧气</w:t>
      </w:r>
      <w:r>
        <w:rPr>
          <w:rFonts w:hint="eastAsia"/>
          <w:spacing w:val="-5"/>
        </w:rPr>
        <w:t>或吸收二氧化碳等措施</w:t>
      </w:r>
      <w:r>
        <w:rPr>
          <w:spacing w:val="-5"/>
        </w:rPr>
        <w:t>。</w:t>
      </w:r>
    </w:p>
    <w:p>
      <w:pPr>
        <w:spacing w:line="364" w:lineRule="auto"/>
        <w:sectPr>
          <w:pgSz w:w="11850" w:h="16790"/>
          <w:pgMar w:top="1600" w:right="1540" w:bottom="800" w:left="1540" w:header="0" w:footer="619" w:gutter="0"/>
          <w:cols w:space="720" w:num="1"/>
        </w:sectPr>
      </w:pPr>
    </w:p>
    <w:p>
      <w:pPr>
        <w:pStyle w:val="6"/>
        <w:rPr>
          <w:del w:id="167" w:author="hnrf" w:date="2022-11-22T11:09:30Z"/>
          <w:sz w:val="20"/>
        </w:rPr>
      </w:pPr>
    </w:p>
    <w:p>
      <w:pPr>
        <w:pStyle w:val="6"/>
        <w:spacing w:before="8"/>
        <w:rPr>
          <w:del w:id="168" w:author="hnrf" w:date="2022-11-22T11:10:06Z"/>
          <w:sz w:val="23"/>
        </w:rPr>
      </w:pPr>
    </w:p>
    <w:p>
      <w:pPr>
        <w:pStyle w:val="3"/>
        <w:numPr>
          <w:ilvl w:val="0"/>
          <w:numId w:val="27"/>
        </w:numPr>
        <w:tabs>
          <w:tab w:val="left" w:pos="3558"/>
          <w:tab w:val="left" w:pos="3559"/>
        </w:tabs>
        <w:ind w:left="3558"/>
        <w:jc w:val="left"/>
      </w:pPr>
      <w:bookmarkStart w:id="26" w:name="_bookmark28"/>
      <w:bookmarkEnd w:id="26"/>
      <w:r>
        <w:rPr>
          <w:spacing w:val="-1"/>
        </w:rPr>
        <w:t xml:space="preserve">给 排 水 </w:t>
      </w:r>
    </w:p>
    <w:p>
      <w:pPr>
        <w:pStyle w:val="6"/>
        <w:spacing w:before="4"/>
        <w:rPr>
          <w:b/>
          <w:sz w:val="27"/>
        </w:rPr>
      </w:pPr>
    </w:p>
    <w:p>
      <w:pPr>
        <w:pStyle w:val="6"/>
        <w:tabs>
          <w:tab w:val="left" w:pos="1107"/>
        </w:tabs>
        <w:spacing w:line="360" w:lineRule="auto"/>
        <w:ind w:left="260"/>
      </w:pPr>
      <w:r>
        <w:rPr>
          <w:b/>
        </w:rPr>
        <w:t>7.0.1</w:t>
      </w:r>
      <w:r>
        <w:rPr>
          <w:b/>
        </w:rPr>
        <w:tab/>
      </w:r>
      <w:r>
        <w:t>兼顾人防工程的自备内水源是指设于本工程人防围护结构以内的水源。</w:t>
      </w:r>
    </w:p>
    <w:p>
      <w:pPr>
        <w:pStyle w:val="6"/>
        <w:tabs>
          <w:tab w:val="left" w:pos="1107"/>
        </w:tabs>
        <w:spacing w:line="360" w:lineRule="auto"/>
        <w:ind w:left="260"/>
      </w:pPr>
      <w:r>
        <w:rPr>
          <w:b/>
        </w:rPr>
        <w:t>7.0.</w:t>
      </w:r>
      <w:r>
        <w:rPr>
          <w:rFonts w:hint="eastAsia"/>
          <w:b/>
          <w:lang w:val="en-US"/>
        </w:rPr>
        <w:t>2</w:t>
      </w:r>
      <w:r>
        <w:rPr>
          <w:b/>
        </w:rPr>
        <w:tab/>
      </w:r>
      <w:r>
        <w:rPr>
          <w:rFonts w:hint="eastAsia"/>
        </w:rPr>
        <w:t>一个正常人一天补充的水分约为</w:t>
      </w:r>
      <w:r>
        <w:rPr>
          <w:rFonts w:hint="eastAsia"/>
          <w:lang w:val="en-US"/>
        </w:rPr>
        <w:t>2L（不仅仅指的是饮用水），且紧急人员掩蔽工程仅作为临时掩蔽，时限较短，故本处按一天的储水量来储水</w:t>
      </w:r>
      <w:r>
        <w:t>。</w:t>
      </w:r>
    </w:p>
    <w:p>
      <w:pPr>
        <w:pStyle w:val="16"/>
        <w:tabs>
          <w:tab w:val="left" w:pos="1114"/>
          <w:tab w:val="left" w:pos="1115"/>
        </w:tabs>
        <w:spacing w:before="161" w:line="360" w:lineRule="auto"/>
        <w:ind w:right="260"/>
        <w:rPr>
          <w:sz w:val="24"/>
        </w:rPr>
      </w:pPr>
      <w:r>
        <w:rPr>
          <w:rFonts w:hint="eastAsia"/>
          <w:b/>
          <w:bCs/>
          <w:sz w:val="24"/>
          <w:lang w:val="en-US"/>
        </w:rPr>
        <w:t>7.0.3</w:t>
      </w:r>
      <w:r>
        <w:rPr>
          <w:rFonts w:hint="eastAsia"/>
          <w:sz w:val="24"/>
          <w:lang w:val="en-US"/>
        </w:rPr>
        <w:t xml:space="preserve">  </w:t>
      </w:r>
      <w:r>
        <w:rPr>
          <w:sz w:val="24"/>
        </w:rPr>
        <w:t>管道穿越兼顾人防工程围护结构(如顶板、外墙、临空墙、防护单元隔墙)处，要采取一定的防护密闭措施,要求能抗一定压力的冲击波作用。</w:t>
      </w:r>
    </w:p>
    <w:p>
      <w:pPr>
        <w:pStyle w:val="16"/>
        <w:tabs>
          <w:tab w:val="left" w:pos="1107"/>
          <w:tab w:val="left" w:pos="1108"/>
        </w:tabs>
        <w:spacing w:before="4" w:line="360" w:lineRule="auto"/>
        <w:ind w:left="259"/>
        <w:rPr>
          <w:sz w:val="24"/>
        </w:rPr>
      </w:pPr>
      <w:r>
        <w:rPr>
          <w:rFonts w:hint="eastAsia"/>
          <w:b/>
          <w:bCs/>
          <w:spacing w:val="-1"/>
          <w:sz w:val="24"/>
          <w:lang w:val="en-US"/>
        </w:rPr>
        <w:t>7.0.4</w:t>
      </w:r>
      <w:r>
        <w:rPr>
          <w:rFonts w:hint="eastAsia"/>
          <w:spacing w:val="-1"/>
          <w:sz w:val="24"/>
          <w:lang w:val="en-US"/>
        </w:rPr>
        <w:t xml:space="preserve">  </w:t>
      </w:r>
      <w:r>
        <w:rPr>
          <w:spacing w:val="-1"/>
          <w:sz w:val="24"/>
        </w:rPr>
        <w:t>防护阀门是指为防冲击波由管道进入工程内部而设置的阀门</w:t>
      </w:r>
      <w:r>
        <w:rPr>
          <w:rFonts w:hint="eastAsia"/>
          <w:spacing w:val="-1"/>
          <w:sz w:val="24"/>
        </w:rPr>
        <w:t>，</w:t>
      </w:r>
      <w:r>
        <w:rPr>
          <w:spacing w:val="-1"/>
          <w:sz w:val="24"/>
        </w:rPr>
        <w:t>水管上的阀门起防冲击波的作用。</w:t>
      </w:r>
    </w:p>
    <w:p>
      <w:pPr>
        <w:pStyle w:val="16"/>
        <w:tabs>
          <w:tab w:val="left" w:pos="1107"/>
          <w:tab w:val="left" w:pos="1108"/>
        </w:tabs>
        <w:spacing w:before="4" w:line="360" w:lineRule="auto"/>
        <w:ind w:left="259"/>
        <w:rPr>
          <w:bCs/>
          <w:sz w:val="24"/>
        </w:rPr>
      </w:pPr>
      <w:r>
        <w:rPr>
          <w:rFonts w:hint="eastAsia"/>
          <w:b/>
          <w:bCs/>
          <w:spacing w:val="-1"/>
          <w:sz w:val="24"/>
          <w:lang w:val="en-US"/>
        </w:rPr>
        <w:t>7.0.5</w:t>
      </w:r>
      <w:r>
        <w:rPr>
          <w:rFonts w:hint="eastAsia"/>
          <w:spacing w:val="-1"/>
          <w:sz w:val="24"/>
          <w:lang w:val="en-US"/>
        </w:rPr>
        <w:t xml:space="preserve">  </w:t>
      </w:r>
      <w:r>
        <w:rPr>
          <w:rFonts w:hint="eastAsia"/>
          <w:spacing w:val="-1"/>
          <w:sz w:val="24"/>
        </w:rPr>
        <w:t>穿围护结构的管线材质</w:t>
      </w:r>
      <w:r>
        <w:rPr>
          <w:sz w:val="24"/>
        </w:rPr>
        <w:t>要求能抗一定压力的冲击波作用</w:t>
      </w:r>
      <w:r>
        <w:rPr>
          <w:rFonts w:hint="eastAsia"/>
          <w:sz w:val="24"/>
        </w:rPr>
        <w:t>。</w:t>
      </w:r>
    </w:p>
    <w:p>
      <w:pPr>
        <w:pStyle w:val="16"/>
        <w:tabs>
          <w:tab w:val="left" w:pos="1107"/>
          <w:tab w:val="left" w:pos="1108"/>
        </w:tabs>
        <w:spacing w:before="4" w:line="360" w:lineRule="auto"/>
        <w:ind w:left="259"/>
        <w:rPr>
          <w:sz w:val="24"/>
          <w:lang w:val="en-US"/>
        </w:rPr>
      </w:pPr>
      <w:r>
        <w:rPr>
          <w:rFonts w:hint="eastAsia"/>
          <w:b/>
          <w:bCs/>
          <w:spacing w:val="-1"/>
          <w:sz w:val="24"/>
          <w:lang w:val="en-US"/>
        </w:rPr>
        <w:t>7.0.6</w:t>
      </w:r>
      <w:r>
        <w:rPr>
          <w:rFonts w:hint="eastAsia"/>
          <w:spacing w:val="-1"/>
          <w:sz w:val="24"/>
          <w:lang w:val="en-US"/>
        </w:rPr>
        <w:t xml:space="preserve">  </w:t>
      </w:r>
      <w:r>
        <w:rPr>
          <w:rFonts w:hint="eastAsia"/>
          <w:bCs/>
          <w:sz w:val="24"/>
        </w:rPr>
        <w:t>隔绝防护时段内，工程内外气压平衡，如工程内向外排水，则工程内部气压比外部小，会造成外部的染毒气体进入工程内。</w:t>
      </w:r>
    </w:p>
    <w:p>
      <w:pPr>
        <w:pStyle w:val="16"/>
        <w:tabs>
          <w:tab w:val="left" w:pos="1107"/>
          <w:tab w:val="left" w:pos="1108"/>
        </w:tabs>
        <w:spacing w:before="4" w:line="360" w:lineRule="auto"/>
        <w:ind w:left="259"/>
        <w:rPr>
          <w:sz w:val="24"/>
          <w:lang w:val="en-US"/>
        </w:rPr>
      </w:pPr>
      <w:r>
        <w:rPr>
          <w:rFonts w:hint="eastAsia"/>
          <w:b/>
          <w:bCs/>
          <w:spacing w:val="-1"/>
          <w:sz w:val="24"/>
          <w:lang w:val="en-US"/>
        </w:rPr>
        <w:t>7.0.7</w:t>
      </w:r>
      <w:r>
        <w:rPr>
          <w:rFonts w:hint="eastAsia"/>
          <w:spacing w:val="-1"/>
          <w:sz w:val="24"/>
          <w:lang w:val="en-US"/>
        </w:rPr>
        <w:t xml:space="preserve">  </w:t>
      </w:r>
      <w:r>
        <w:rPr>
          <w:rFonts w:hint="eastAsia"/>
          <w:sz w:val="24"/>
          <w:lang w:val="en-US"/>
        </w:rPr>
        <w:t>因紧急人员掩蔽工程防化等级为丁级，故需要做战时洗消，且洗消废水不能排向人防清洁区内。</w:t>
      </w:r>
    </w:p>
    <w:p>
      <w:pPr>
        <w:pStyle w:val="6"/>
        <w:rPr>
          <w:sz w:val="20"/>
        </w:rPr>
      </w:pPr>
    </w:p>
    <w:p>
      <w:pPr>
        <w:pStyle w:val="6"/>
        <w:spacing w:before="3"/>
        <w:rPr>
          <w:sz w:val="20"/>
        </w:rPr>
      </w:pPr>
    </w:p>
    <w:p>
      <w:bookmarkStart w:id="27" w:name="_bookmark29"/>
      <w:bookmarkEnd w:id="27"/>
      <w:r>
        <w:br w:type="page"/>
      </w:r>
    </w:p>
    <w:p>
      <w:pPr>
        <w:pStyle w:val="3"/>
        <w:numPr>
          <w:ilvl w:val="0"/>
          <w:numId w:val="27"/>
        </w:numPr>
        <w:tabs>
          <w:tab w:val="left" w:pos="3784"/>
          <w:tab w:val="left" w:pos="3785"/>
        </w:tabs>
        <w:ind w:left="3784" w:hanging="455"/>
        <w:jc w:val="left"/>
      </w:pPr>
      <w:r>
        <w:t xml:space="preserve">电 气 </w:t>
      </w:r>
    </w:p>
    <w:p>
      <w:pPr>
        <w:pStyle w:val="6"/>
        <w:spacing w:before="4"/>
        <w:rPr>
          <w:b/>
          <w:sz w:val="27"/>
        </w:rPr>
      </w:pPr>
    </w:p>
    <w:p>
      <w:pPr>
        <w:pStyle w:val="16"/>
        <w:numPr>
          <w:ilvl w:val="2"/>
          <w:numId w:val="32"/>
        </w:numPr>
        <w:tabs>
          <w:tab w:val="left" w:pos="1107"/>
          <w:tab w:val="left" w:pos="1108"/>
        </w:tabs>
        <w:spacing w:line="364" w:lineRule="auto"/>
        <w:ind w:right="137" w:firstLine="0"/>
        <w:rPr>
          <w:sz w:val="24"/>
        </w:rPr>
      </w:pPr>
      <w:r>
        <w:rPr>
          <w:sz w:val="24"/>
        </w:rPr>
        <w:t>兼顾人防工程平时和战时用途不同，故负荷区分为平时负荷和战时负 荷，分别定为一级、二级和三级。平时电力负荷等级主要用于对城市电力系统</w:t>
      </w:r>
      <w:r>
        <w:rPr>
          <w:spacing w:val="-5"/>
          <w:sz w:val="24"/>
        </w:rPr>
        <w:t>电源提出的供电要求。战时电力负荷等级主要用于对内部电源提出的供电要求。</w:t>
      </w:r>
    </w:p>
    <w:p>
      <w:pPr>
        <w:pStyle w:val="16"/>
        <w:numPr>
          <w:ilvl w:val="2"/>
          <w:numId w:val="32"/>
        </w:numPr>
        <w:tabs>
          <w:tab w:val="left" w:pos="1107"/>
          <w:tab w:val="left" w:pos="1108"/>
        </w:tabs>
        <w:spacing w:line="364" w:lineRule="auto"/>
        <w:ind w:right="258" w:firstLine="0"/>
        <w:rPr>
          <w:sz w:val="24"/>
        </w:rPr>
      </w:pPr>
      <w:r>
        <w:rPr>
          <w:spacing w:val="-3"/>
          <w:sz w:val="24"/>
        </w:rPr>
        <w:t>兼顾人防工程具有利用地面建筑自备电源设施的有利条件时，可作为战</w:t>
      </w:r>
      <w:r>
        <w:rPr>
          <w:sz w:val="24"/>
        </w:rPr>
        <w:t>时人防辅助电源，如作为平时应急电源而设置的应急柴油发电机组。只要地面建筑使用这些电源，兼顾人防工程应尽量利用这些电源，但只能作为电力系统的备用电源，不能作为人防内部电源。</w:t>
      </w:r>
    </w:p>
    <w:p>
      <w:pPr>
        <w:pStyle w:val="16"/>
        <w:numPr>
          <w:ilvl w:val="2"/>
          <w:numId w:val="32"/>
        </w:numPr>
        <w:tabs>
          <w:tab w:val="left" w:pos="1107"/>
          <w:tab w:val="left" w:pos="1108"/>
        </w:tabs>
        <w:spacing w:line="364" w:lineRule="auto"/>
        <w:ind w:right="346" w:firstLine="0"/>
        <w:rPr>
          <w:sz w:val="24"/>
        </w:rPr>
      </w:pPr>
      <w:r>
        <w:rPr>
          <w:spacing w:val="-1"/>
          <w:sz w:val="24"/>
        </w:rPr>
        <w:t>战时一级负荷必须应有二个独立的电源供电，但应以内部电源供电为</w:t>
      </w:r>
      <w:r>
        <w:rPr>
          <w:spacing w:val="-2"/>
          <w:sz w:val="24"/>
        </w:rPr>
        <w:t>主，电力系统的电源保证战时用电可靠性较差，失电的可能性极大。一级负荷</w:t>
      </w:r>
      <w:r>
        <w:rPr>
          <w:spacing w:val="-7"/>
          <w:sz w:val="24"/>
        </w:rPr>
        <w:t>容量较小时宜设置</w:t>
      </w:r>
      <w:r>
        <w:rPr>
          <w:sz w:val="24"/>
        </w:rPr>
        <w:t>EPS、UPS</w:t>
      </w:r>
      <w:r>
        <w:rPr>
          <w:spacing w:val="-8"/>
          <w:sz w:val="24"/>
        </w:rPr>
        <w:t>蓄电池组电源。</w:t>
      </w:r>
    </w:p>
    <w:p>
      <w:pPr>
        <w:pStyle w:val="16"/>
        <w:numPr>
          <w:ilvl w:val="2"/>
          <w:numId w:val="32"/>
        </w:numPr>
        <w:tabs>
          <w:tab w:val="left" w:pos="1107"/>
          <w:tab w:val="left" w:pos="1108"/>
        </w:tabs>
        <w:spacing w:line="364" w:lineRule="auto"/>
        <w:ind w:right="257" w:firstLine="0"/>
        <w:rPr>
          <w:sz w:val="24"/>
        </w:rPr>
      </w:pPr>
      <w:r>
        <w:rPr>
          <w:spacing w:val="-6"/>
          <w:sz w:val="24"/>
        </w:rPr>
        <w:t>兼顾人防工程的外墙、临空墙、防护密闭隔墙、密闭隔墙等，具有防护</w:t>
      </w:r>
      <w:r>
        <w:rPr>
          <w:sz w:val="24"/>
        </w:rPr>
        <w:t>密闭功能，各类动力配电箱、照明箱、控制箱嵌墙暗装时，使墙体厚度减薄， 会影响到防护密闭功能。所以在此类墙体上宜采用挂墙明装，当建筑要求暗装时，则应加厚墙体。</w:t>
      </w:r>
    </w:p>
    <w:p>
      <w:pPr>
        <w:pStyle w:val="16"/>
        <w:numPr>
          <w:ilvl w:val="2"/>
          <w:numId w:val="32"/>
        </w:numPr>
        <w:tabs>
          <w:tab w:val="left" w:pos="1107"/>
          <w:tab w:val="left" w:pos="1108"/>
        </w:tabs>
        <w:spacing w:line="364" w:lineRule="auto"/>
        <w:ind w:right="254" w:firstLine="0"/>
        <w:rPr>
          <w:sz w:val="24"/>
        </w:rPr>
      </w:pPr>
      <w:r>
        <w:rPr>
          <w:spacing w:val="-4"/>
          <w:sz w:val="24"/>
        </w:rPr>
        <w:t>在防护密闭门外侧设置呼唤音响按钮，是指在</w:t>
      </w:r>
      <w:r>
        <w:rPr>
          <w:rFonts w:hint="eastAsia"/>
          <w:spacing w:val="-4"/>
          <w:sz w:val="24"/>
          <w:lang w:val="en-US" w:eastAsia="zh-CN"/>
        </w:rPr>
        <w:t>紧急</w:t>
      </w:r>
      <w:r>
        <w:rPr>
          <w:spacing w:val="-4"/>
          <w:sz w:val="24"/>
        </w:rPr>
        <w:t>人员掩蔽时，要实施</w:t>
      </w:r>
      <w:r>
        <w:rPr>
          <w:sz w:val="24"/>
        </w:rPr>
        <w:t>控制人员的进入。当外部人员要进入兼顾人防工程之前，首先要得到内部管理人员的允许才能进入。</w:t>
      </w:r>
    </w:p>
    <w:p>
      <w:pPr>
        <w:pStyle w:val="16"/>
        <w:numPr>
          <w:ilvl w:val="2"/>
          <w:numId w:val="32"/>
        </w:numPr>
        <w:tabs>
          <w:tab w:val="left" w:pos="1107"/>
          <w:tab w:val="left" w:pos="1108"/>
        </w:tabs>
        <w:spacing w:line="364" w:lineRule="auto"/>
        <w:ind w:right="257" w:firstLine="0"/>
        <w:rPr>
          <w:sz w:val="24"/>
        </w:rPr>
      </w:pPr>
      <w:r>
        <w:rPr>
          <w:spacing w:val="-6"/>
          <w:sz w:val="24"/>
        </w:rPr>
        <w:t>由于平时使用的需要，设计照明灯具较多，照度也比较高，而战时照度</w:t>
      </w:r>
      <w:r>
        <w:rPr>
          <w:sz w:val="24"/>
        </w:rPr>
        <w:t>较低，因此可将平时照明的一部分作为战时照明，回路分开控制，两者有机结合。选用重量较轻的灯具、卡口灯头、线吊或链吊灯头，是为了防止战时遭受袭击时，结构产生剧烈震动，造成灯具掉落伤人。</w:t>
      </w:r>
    </w:p>
    <w:p>
      <w:pPr>
        <w:pStyle w:val="16"/>
        <w:numPr>
          <w:ilvl w:val="2"/>
          <w:numId w:val="32"/>
        </w:numPr>
        <w:tabs>
          <w:tab w:val="left" w:pos="1107"/>
          <w:tab w:val="left" w:pos="1108"/>
        </w:tabs>
        <w:spacing w:before="39" w:line="364" w:lineRule="auto"/>
        <w:ind w:right="256" w:firstLine="0"/>
        <w:rPr>
          <w:sz w:val="24"/>
        </w:rPr>
      </w:pPr>
      <w:r>
        <w:rPr>
          <w:spacing w:val="-2"/>
          <w:sz w:val="24"/>
        </w:rPr>
        <w:t>当非防护区与防护区内照明灯具合用同一回路时，非防护区的照明灯</w:t>
      </w:r>
      <w:r>
        <w:rPr>
          <w:sz w:val="24"/>
        </w:rPr>
        <w:t>具、线路战时一旦被破坏，发生短路会影响到防护区内的照明。</w:t>
      </w:r>
      <w:r>
        <w:rPr>
          <w:spacing w:val="-4"/>
          <w:sz w:val="24"/>
        </w:rPr>
        <w:t>兼顾人防工程有防常规武器的要求，电气管线进出兼顾人防工程的处理</w:t>
      </w:r>
      <w:r>
        <w:rPr>
          <w:sz w:val="24"/>
        </w:rPr>
        <w:t>一定要与工程防护、密闭功能相一致，这些部位的防护、密闭相当重要，当管道密封不严密时，会造成漏气现象。穿过外墙、临空墙、防护密闭隔墙和密闭</w:t>
      </w:r>
      <w:r>
        <w:rPr>
          <w:spacing w:val="-3"/>
          <w:sz w:val="24"/>
        </w:rPr>
        <w:t>隔墙的电气预埋管线应选用管壁厚度不小于</w:t>
      </w:r>
      <w:r>
        <w:rPr>
          <w:sz w:val="24"/>
        </w:rPr>
        <w:t>2.5mm</w:t>
      </w:r>
      <w:r>
        <w:rPr>
          <w:spacing w:val="-8"/>
          <w:sz w:val="24"/>
        </w:rPr>
        <w:t>的热镀锌钢管。在其它部位的管线可按有关地面建筑的设计规范或规定选用管材。</w:t>
      </w:r>
    </w:p>
    <w:p>
      <w:pPr>
        <w:pStyle w:val="16"/>
        <w:numPr>
          <w:ilvl w:val="2"/>
          <w:numId w:val="32"/>
        </w:numPr>
        <w:tabs>
          <w:tab w:val="left" w:pos="1230"/>
        </w:tabs>
        <w:spacing w:line="364" w:lineRule="auto"/>
        <w:ind w:right="339" w:firstLine="0"/>
        <w:jc w:val="both"/>
        <w:rPr>
          <w:sz w:val="24"/>
        </w:rPr>
      </w:pPr>
      <w:r>
        <w:rPr>
          <w:spacing w:val="-2"/>
          <w:sz w:val="24"/>
        </w:rPr>
        <w:t>预留备用穿线钢管是为了供平时和战时可能增加的各种动力、照明、</w:t>
      </w:r>
      <w:r>
        <w:rPr>
          <w:spacing w:val="-1"/>
          <w:sz w:val="24"/>
        </w:rPr>
        <w:t>内部电源、通信、自动检测等所需要。防止工程竣工后，因增加各种管线，在</w:t>
      </w:r>
      <w:r>
        <w:rPr>
          <w:sz w:val="24"/>
        </w:rPr>
        <w:t>密闭隔墙上随便钻洞、打孔，影响到兼顾人防工程的密闭和结构强度。</w:t>
      </w:r>
    </w:p>
    <w:p>
      <w:pPr>
        <w:pStyle w:val="16"/>
        <w:numPr>
          <w:ilvl w:val="2"/>
          <w:numId w:val="32"/>
        </w:numPr>
        <w:tabs>
          <w:tab w:val="left" w:pos="1230"/>
        </w:tabs>
        <w:spacing w:line="364" w:lineRule="auto"/>
        <w:ind w:right="339" w:firstLine="0"/>
        <w:jc w:val="both"/>
        <w:rPr>
          <w:sz w:val="24"/>
        </w:rPr>
      </w:pPr>
      <w:r>
        <w:rPr>
          <w:spacing w:val="-2"/>
          <w:sz w:val="24"/>
        </w:rPr>
        <w:t>如果电缆桥架直接穿过临空墙、防护密闭隔墙和密闭隔墙，多根电缆</w:t>
      </w:r>
      <w:r>
        <w:rPr>
          <w:spacing w:val="-1"/>
          <w:sz w:val="24"/>
        </w:rPr>
        <w:t>穿在一个孔内，兼顾人防工程的防护、密闭性能均被破坏。所以在此处位置穿墙时，必须改为电缆穿管方式。应该一根电缆穿一根管，并应符合防护和密闭</w:t>
      </w:r>
      <w:r>
        <w:rPr>
          <w:sz w:val="24"/>
        </w:rPr>
        <w:t>要求。</w:t>
      </w:r>
    </w:p>
    <w:p>
      <w:pPr>
        <w:rPr>
          <w:sz w:val="24"/>
        </w:rPr>
      </w:pPr>
      <w:r>
        <w:rPr>
          <w:sz w:val="24"/>
        </w:rPr>
        <w:br w:type="page"/>
      </w:r>
    </w:p>
    <w:p>
      <w:pPr>
        <w:pStyle w:val="3"/>
        <w:numPr>
          <w:ilvl w:val="0"/>
          <w:numId w:val="27"/>
        </w:numPr>
        <w:tabs>
          <w:tab w:val="left" w:pos="3784"/>
          <w:tab w:val="left" w:pos="3785"/>
        </w:tabs>
        <w:ind w:left="3784" w:hanging="455"/>
        <w:jc w:val="left"/>
      </w:pPr>
      <w:r>
        <w:rPr>
          <w:rFonts w:hint="eastAsia"/>
        </w:rPr>
        <w:t>平</w:t>
      </w:r>
      <w:r>
        <w:rPr>
          <w:rFonts w:hint="eastAsia"/>
          <w:lang w:val="en-US"/>
        </w:rPr>
        <w:t xml:space="preserve"> </w:t>
      </w:r>
      <w:r>
        <w:rPr>
          <w:rFonts w:hint="eastAsia"/>
        </w:rPr>
        <w:t>战</w:t>
      </w:r>
      <w:r>
        <w:rPr>
          <w:rFonts w:hint="eastAsia"/>
          <w:lang w:val="en-US"/>
        </w:rPr>
        <w:t xml:space="preserve"> </w:t>
      </w:r>
      <w:r>
        <w:rPr>
          <w:rFonts w:hint="eastAsia"/>
        </w:rPr>
        <w:t>转</w:t>
      </w:r>
      <w:r>
        <w:rPr>
          <w:rFonts w:hint="eastAsia"/>
          <w:lang w:val="en-US"/>
        </w:rPr>
        <w:t xml:space="preserve"> </w:t>
      </w:r>
      <w:r>
        <w:rPr>
          <w:rFonts w:hint="eastAsia"/>
        </w:rPr>
        <w:t>换</w:t>
      </w:r>
    </w:p>
    <w:p>
      <w:pPr>
        <w:pStyle w:val="6"/>
        <w:spacing w:before="4"/>
        <w:rPr>
          <w:b/>
          <w:sz w:val="27"/>
        </w:rPr>
      </w:pPr>
    </w:p>
    <w:p>
      <w:pPr>
        <w:pStyle w:val="6"/>
        <w:tabs>
          <w:tab w:val="left" w:pos="1107"/>
        </w:tabs>
        <w:spacing w:line="360" w:lineRule="auto"/>
        <w:ind w:left="260"/>
      </w:pPr>
      <w:r>
        <w:rPr>
          <w:rFonts w:hint="eastAsia"/>
          <w:b/>
          <w:lang w:val="en-US"/>
        </w:rPr>
        <w:t>9</w:t>
      </w:r>
      <w:r>
        <w:rPr>
          <w:b/>
        </w:rPr>
        <w:t>.0.1</w:t>
      </w:r>
      <w:r>
        <w:rPr>
          <w:b/>
        </w:rPr>
        <w:tab/>
      </w:r>
      <w:r>
        <w:rPr>
          <w:bCs/>
        </w:rPr>
        <w:t>安全可靠、就地取材、加工和安装快速简单是平战转换应遵循的基本原则。其中安全可靠是要求所采取的平战转换措施应切实可行，确保兼顾人防工程的战时功能达到预定要求；就地取材是要求结合当地实际情况，选用当地常见的材料，避难跨区域采购，避难大规模运输；加工和安装快速简单是便于实现工厂化生产和平战转换的快速施工。工程设计阶段，兼顾人防工程的平时功能、战时功能和平战转换功能应同步完成；工程施工阶段，平战转换所需的预留、预埋等内容，应和工程主体施工同步施工到位，避难后期开凿和加固</w:t>
      </w:r>
      <w:r>
        <w:rPr>
          <w:rFonts w:hint="eastAsia"/>
          <w:bCs/>
        </w:rPr>
        <w:t>，</w:t>
      </w:r>
      <w:r>
        <w:rPr>
          <w:bCs/>
        </w:rPr>
        <w:t>在规定的转换时限内完成。</w:t>
      </w:r>
    </w:p>
    <w:p>
      <w:pPr>
        <w:pStyle w:val="6"/>
        <w:tabs>
          <w:tab w:val="left" w:pos="1107"/>
        </w:tabs>
        <w:spacing w:line="360" w:lineRule="auto"/>
        <w:ind w:left="260"/>
      </w:pPr>
      <w:r>
        <w:rPr>
          <w:rFonts w:hint="eastAsia"/>
          <w:b/>
          <w:lang w:val="en-US"/>
        </w:rPr>
        <w:t>9</w:t>
      </w:r>
      <w:r>
        <w:rPr>
          <w:b/>
        </w:rPr>
        <w:t>.0.</w:t>
      </w:r>
      <w:r>
        <w:rPr>
          <w:rFonts w:hint="eastAsia"/>
          <w:b/>
          <w:lang w:val="en-US"/>
        </w:rPr>
        <w:t>2</w:t>
      </w:r>
      <w:r>
        <w:rPr>
          <w:b/>
        </w:rPr>
        <w:tab/>
      </w:r>
      <w:r>
        <w:rPr>
          <w:bCs/>
        </w:rPr>
        <w:t>标准化、通用化、定型化的防护设备和构件，不但可实现大规模工厂化生产，还便于平战转换施工人员快速掌握和熟练操作。从而实现在规定的转换时限内保质、保量的完成转换。</w:t>
      </w:r>
    </w:p>
    <w:p>
      <w:pPr>
        <w:pStyle w:val="16"/>
        <w:tabs>
          <w:tab w:val="left" w:pos="1114"/>
          <w:tab w:val="left" w:pos="1115"/>
        </w:tabs>
        <w:spacing w:before="161" w:line="360" w:lineRule="auto"/>
        <w:ind w:right="260"/>
        <w:rPr>
          <w:sz w:val="24"/>
        </w:rPr>
      </w:pPr>
      <w:r>
        <w:rPr>
          <w:rFonts w:hint="eastAsia"/>
          <w:b/>
          <w:bCs/>
          <w:sz w:val="24"/>
          <w:lang w:val="en-US"/>
        </w:rPr>
        <w:t>9.0.3</w:t>
      </w:r>
      <w:r>
        <w:rPr>
          <w:rFonts w:hint="eastAsia"/>
          <w:sz w:val="24"/>
          <w:lang w:val="en-US"/>
        </w:rPr>
        <w:t xml:space="preserve">  </w:t>
      </w:r>
      <w:r>
        <w:rPr>
          <w:rFonts w:hint="eastAsia"/>
          <w:sz w:val="24"/>
        </w:rPr>
        <w:t>钢筋混凝土工程不允许转换，因为钢筋混凝土需要一定时间才能达到强度</w:t>
      </w:r>
      <w:r>
        <w:rPr>
          <w:sz w:val="24"/>
        </w:rPr>
        <w:t>。</w:t>
      </w:r>
    </w:p>
    <w:p>
      <w:pPr>
        <w:pStyle w:val="16"/>
        <w:tabs>
          <w:tab w:val="left" w:pos="1107"/>
          <w:tab w:val="left" w:pos="1108"/>
        </w:tabs>
        <w:spacing w:before="4" w:line="360" w:lineRule="auto"/>
        <w:ind w:left="259"/>
        <w:rPr>
          <w:sz w:val="24"/>
        </w:rPr>
      </w:pPr>
      <w:r>
        <w:rPr>
          <w:rFonts w:hint="eastAsia"/>
          <w:b/>
          <w:bCs/>
          <w:spacing w:val="-1"/>
          <w:sz w:val="24"/>
          <w:lang w:val="en-US"/>
        </w:rPr>
        <w:t>9.0.4</w:t>
      </w:r>
      <w:r>
        <w:rPr>
          <w:rFonts w:hint="eastAsia"/>
          <w:spacing w:val="-1"/>
          <w:sz w:val="24"/>
          <w:lang w:val="en-US"/>
        </w:rPr>
        <w:t xml:space="preserve">  根据《人民防空战术技术要求》的</w:t>
      </w:r>
      <w:r>
        <w:rPr>
          <w:rFonts w:hint="eastAsia"/>
          <w:spacing w:val="-1"/>
          <w:sz w:val="24"/>
        </w:rPr>
        <w:t>转换时限要求</w:t>
      </w:r>
      <w:r>
        <w:rPr>
          <w:spacing w:val="-1"/>
          <w:sz w:val="24"/>
        </w:rPr>
        <w:t>。</w:t>
      </w:r>
    </w:p>
    <w:p>
      <w:pPr>
        <w:pStyle w:val="16"/>
        <w:tabs>
          <w:tab w:val="left" w:pos="1107"/>
          <w:tab w:val="left" w:pos="1108"/>
        </w:tabs>
        <w:spacing w:before="4" w:line="360" w:lineRule="auto"/>
        <w:ind w:left="259"/>
        <w:rPr>
          <w:bCs/>
          <w:sz w:val="24"/>
        </w:rPr>
      </w:pPr>
      <w:r>
        <w:rPr>
          <w:rFonts w:hint="eastAsia"/>
          <w:b/>
          <w:bCs/>
          <w:spacing w:val="-1"/>
          <w:sz w:val="24"/>
          <w:lang w:val="en-US"/>
        </w:rPr>
        <w:t>9.0.5</w:t>
      </w:r>
      <w:r>
        <w:rPr>
          <w:rFonts w:hint="eastAsia"/>
          <w:spacing w:val="-1"/>
          <w:sz w:val="24"/>
          <w:lang w:val="en-US"/>
        </w:rPr>
        <w:t xml:space="preserve">  </w:t>
      </w:r>
      <w:r>
        <w:rPr>
          <w:rFonts w:hint="eastAsia"/>
          <w:spacing w:val="-1"/>
          <w:sz w:val="24"/>
        </w:rPr>
        <w:t>紧急人员掩蔽工程因长期有人员驻留，所以需要满足防核辐射要求</w:t>
      </w:r>
      <w:r>
        <w:rPr>
          <w:rFonts w:hint="eastAsia"/>
          <w:sz w:val="24"/>
        </w:rPr>
        <w:t>。</w:t>
      </w:r>
    </w:p>
    <w:p>
      <w:pPr>
        <w:pStyle w:val="16"/>
        <w:tabs>
          <w:tab w:val="left" w:pos="1107"/>
          <w:tab w:val="left" w:pos="1108"/>
        </w:tabs>
        <w:spacing w:before="4" w:line="360" w:lineRule="auto"/>
        <w:ind w:left="259"/>
        <w:rPr>
          <w:sz w:val="24"/>
          <w:lang w:val="en-US"/>
        </w:rPr>
      </w:pPr>
      <w:r>
        <w:rPr>
          <w:rFonts w:hint="eastAsia"/>
          <w:b/>
          <w:bCs/>
          <w:spacing w:val="-1"/>
          <w:sz w:val="24"/>
          <w:lang w:val="en-US"/>
        </w:rPr>
        <w:t>9.0.6</w:t>
      </w:r>
      <w:r>
        <w:rPr>
          <w:rFonts w:hint="eastAsia"/>
          <w:spacing w:val="-1"/>
          <w:sz w:val="24"/>
          <w:lang w:val="en-US"/>
        </w:rPr>
        <w:t xml:space="preserve">  </w:t>
      </w:r>
      <w:r>
        <w:rPr>
          <w:rFonts w:hint="eastAsia"/>
          <w:spacing w:val="-1"/>
          <w:sz w:val="24"/>
        </w:rPr>
        <w:t>建筑与通风的章节中给出了做法</w:t>
      </w:r>
      <w:r>
        <w:rPr>
          <w:rFonts w:hint="eastAsia"/>
          <w:sz w:val="24"/>
        </w:rPr>
        <w:t>。</w:t>
      </w:r>
    </w:p>
    <w:p>
      <w:pPr>
        <w:pStyle w:val="16"/>
        <w:tabs>
          <w:tab w:val="left" w:pos="1107"/>
          <w:tab w:val="left" w:pos="1108"/>
        </w:tabs>
        <w:spacing w:before="4" w:line="360" w:lineRule="auto"/>
        <w:ind w:left="259"/>
        <w:rPr>
          <w:sz w:val="24"/>
          <w:lang w:val="en-US"/>
        </w:rPr>
      </w:pPr>
      <w:r>
        <w:rPr>
          <w:rFonts w:hint="eastAsia"/>
          <w:b/>
          <w:bCs/>
          <w:spacing w:val="-1"/>
          <w:sz w:val="24"/>
          <w:lang w:val="en-US"/>
        </w:rPr>
        <w:t>9.0.7</w:t>
      </w:r>
      <w:r>
        <w:rPr>
          <w:rFonts w:hint="eastAsia"/>
          <w:spacing w:val="-1"/>
          <w:sz w:val="24"/>
          <w:lang w:val="en-US"/>
        </w:rPr>
        <w:t xml:space="preserve">  根据湖南省各地级市的要求，顶板上开孔做采光窗等都不允许了，故此处取消，而且顶板开孔，会增加战时结构的安全性以及大量增加平战转换工作量</w:t>
      </w:r>
      <w:r>
        <w:rPr>
          <w:rFonts w:hint="eastAsia"/>
          <w:sz w:val="24"/>
          <w:lang w:val="en-US"/>
        </w:rPr>
        <w:t>。</w:t>
      </w:r>
    </w:p>
    <w:p>
      <w:pPr>
        <w:pStyle w:val="16"/>
        <w:tabs>
          <w:tab w:val="left" w:pos="1107"/>
          <w:tab w:val="left" w:pos="1108"/>
        </w:tabs>
        <w:spacing w:before="4" w:line="360" w:lineRule="auto"/>
        <w:ind w:left="259"/>
        <w:rPr>
          <w:sz w:val="24"/>
          <w:lang w:val="en-US"/>
        </w:rPr>
      </w:pPr>
      <w:r>
        <w:rPr>
          <w:rFonts w:hint="eastAsia"/>
          <w:b/>
          <w:bCs/>
          <w:spacing w:val="-1"/>
          <w:sz w:val="24"/>
          <w:lang w:val="en-US"/>
        </w:rPr>
        <w:t>9.0.8</w:t>
      </w:r>
      <w:r>
        <w:rPr>
          <w:rFonts w:hint="eastAsia"/>
          <w:spacing w:val="-1"/>
          <w:sz w:val="24"/>
          <w:lang w:val="en-US"/>
        </w:rPr>
        <w:t xml:space="preserve">  </w:t>
      </w:r>
      <w:r>
        <w:rPr>
          <w:rFonts w:hint="eastAsia"/>
          <w:spacing w:val="-1"/>
          <w:sz w:val="24"/>
        </w:rPr>
        <w:t>战时的人防门都不允许临战转换</w:t>
      </w:r>
      <w:r>
        <w:rPr>
          <w:rFonts w:hint="eastAsia"/>
          <w:sz w:val="24"/>
        </w:rPr>
        <w:t>。</w:t>
      </w:r>
    </w:p>
    <w:p>
      <w:pPr>
        <w:pStyle w:val="16"/>
        <w:tabs>
          <w:tab w:val="left" w:pos="1230"/>
        </w:tabs>
        <w:spacing w:line="364" w:lineRule="auto"/>
        <w:ind w:right="339"/>
        <w:jc w:val="both"/>
        <w:rPr>
          <w:sz w:val="24"/>
        </w:rPr>
      </w:pPr>
      <w:r>
        <w:rPr>
          <w:rFonts w:hint="eastAsia"/>
          <w:b/>
          <w:bCs/>
          <w:spacing w:val="-1"/>
          <w:sz w:val="24"/>
          <w:lang w:val="en-US"/>
        </w:rPr>
        <w:t>9.0.9</w:t>
      </w:r>
      <w:r>
        <w:rPr>
          <w:rFonts w:hint="eastAsia"/>
          <w:spacing w:val="-1"/>
          <w:sz w:val="24"/>
          <w:lang w:val="en-US"/>
        </w:rPr>
        <w:t xml:space="preserve">  </w:t>
      </w:r>
      <w:r>
        <w:rPr>
          <w:rFonts w:hint="eastAsia"/>
          <w:spacing w:val="-1"/>
          <w:sz w:val="24"/>
        </w:rPr>
        <w:t>因目前大量地下空间开发平时功能为商场，商场对装修要求较高，故本条对吊顶作相应要求</w:t>
      </w:r>
      <w:r>
        <w:rPr>
          <w:rFonts w:hint="eastAsia"/>
          <w:sz w:val="24"/>
        </w:rPr>
        <w:t>。</w:t>
      </w:r>
    </w:p>
    <w:sectPr>
      <w:pgSz w:w="11850" w:h="16790"/>
      <w:pgMar w:top="1400" w:right="1540" w:bottom="800" w:left="1540" w:header="0" w:footer="61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3670935</wp:posOffset>
              </wp:positionH>
              <wp:positionV relativeFrom="page">
                <wp:posOffset>10122535</wp:posOffset>
              </wp:positionV>
              <wp:extent cx="185420" cy="17399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5420" cy="173990"/>
                      </a:xfrm>
                      <a:prstGeom prst="rect">
                        <a:avLst/>
                      </a:prstGeom>
                      <a:noFill/>
                      <a:ln>
                        <a:noFill/>
                      </a:ln>
                    </wps:spPr>
                    <wps:txbx>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12</w:t>
                          </w:r>
                          <w:r>
                            <w:fldChar w:fldCharType="end"/>
                          </w:r>
                        </w:p>
                      </w:txbxContent>
                    </wps:txbx>
                    <wps:bodyPr lIns="0" tIns="0" rIns="0" bIns="0" upright="1"/>
                  </wps:wsp>
                </a:graphicData>
              </a:graphic>
            </wp:anchor>
          </w:drawing>
        </mc:Choice>
        <mc:Fallback>
          <w:pict>
            <v:shape id="文本框 1" o:spid="_x0000_s1026" o:spt="202" type="#_x0000_t202" style="position:absolute;left:0pt;margin-left:289.05pt;margin-top:797.05pt;height:13.7pt;width:14.6pt;mso-position-horizontal-relative:page;mso-position-vertical-relative:page;z-index:-251657216;mso-width-relative:page;mso-height-relative:page;" filled="f" stroked="f" coordsize="21600,21600" o:gfxdata="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DlLA0u3AAAAA0BAAAPAAAAAAAAAAEAIAAAADgAAABkcnMvZG93bnJldi54bWxQSwECFAAU&#10;AAAACACHTuJAyzp+XJ4BAAAjAwAADgAAAAAAAAABACAAAABBAQAAZHJzL2Uyb0RvYy54bWxQSwUG&#10;AAAAAAYABgBZAQAAUQUAAAAA&#10;">
              <v:fill on="f" focussize="0,0"/>
              <v:stroke on="f"/>
              <v:imagedata o:title=""/>
              <o:lock v:ext="edit" aspectratio="f"/>
              <v:textbox inset="0mm,0mm,0mm,0mm">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3495675</wp:posOffset>
              </wp:positionH>
              <wp:positionV relativeFrom="page">
                <wp:posOffset>10122535</wp:posOffset>
              </wp:positionV>
              <wp:extent cx="185420" cy="17399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5420" cy="173990"/>
                      </a:xfrm>
                      <a:prstGeom prst="rect">
                        <a:avLst/>
                      </a:prstGeom>
                      <a:noFill/>
                      <a:ln>
                        <a:noFill/>
                      </a:ln>
                    </wps:spPr>
                    <wps:txbx>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13</w:t>
                          </w:r>
                          <w:r>
                            <w:fldChar w:fldCharType="end"/>
                          </w:r>
                        </w:p>
                      </w:txbxContent>
                    </wps:txbx>
                    <wps:bodyPr lIns="0" tIns="0" rIns="0" bIns="0" upright="1"/>
                  </wps:wsp>
                </a:graphicData>
              </a:graphic>
            </wp:anchor>
          </w:drawing>
        </mc:Choice>
        <mc:Fallback>
          <w:pict>
            <v:shape id="文本框 2" o:spid="_x0000_s1026" o:spt="202" type="#_x0000_t202" style="position:absolute;left:0pt;margin-left:275.25pt;margin-top:797.05pt;height:13.7pt;width:14.6pt;mso-position-horizontal-relative:page;mso-position-vertical-relative:page;z-index:-251656192;mso-width-relative:page;mso-height-relative:page;" filled="f" stroked="f" coordsize="21600,21600" o:gfxdata="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BAY8yt2wAAAA0BAAAPAAAAAAAAAAEAIAAAADgAAABkcnMvZG93bnJldi54bWxQSwECFAAU&#10;AAAACACHTuJA4qYDWp8BAAAjAwAADgAAAAAAAAABACAAAABAAQAAZHJzL2Uyb0RvYy54bWxQSwUG&#10;AAAAAAYABgBZAQAAUQUAAAAA&#10;">
              <v:fill on="f" focussize="0,0"/>
              <v:stroke on="f"/>
              <v:imagedata o:title=""/>
              <o:lock v:ext="edit" aspectratio="f"/>
              <v:textbox inset="0mm,0mm,0mm,0mm">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13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3670935</wp:posOffset>
              </wp:positionH>
              <wp:positionV relativeFrom="page">
                <wp:posOffset>10122535</wp:posOffset>
              </wp:positionV>
              <wp:extent cx="185420" cy="1739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5420" cy="173990"/>
                      </a:xfrm>
                      <a:prstGeom prst="rect">
                        <a:avLst/>
                      </a:prstGeom>
                      <a:noFill/>
                      <a:ln>
                        <a:noFill/>
                      </a:ln>
                    </wps:spPr>
                    <wps:txbx>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30</w:t>
                          </w:r>
                          <w:r>
                            <w:fldChar w:fldCharType="end"/>
                          </w:r>
                        </w:p>
                      </w:txbxContent>
                    </wps:txbx>
                    <wps:bodyPr lIns="0" tIns="0" rIns="0" bIns="0" upright="1"/>
                  </wps:wsp>
                </a:graphicData>
              </a:graphic>
            </wp:anchor>
          </w:drawing>
        </mc:Choice>
        <mc:Fallback>
          <w:pict>
            <v:shape id="文本框 3" o:spid="_x0000_s1026" o:spt="202" type="#_x0000_t202" style="position:absolute;left:0pt;margin-left:289.05pt;margin-top:797.05pt;height:13.7pt;width:14.6pt;mso-position-horizontal-relative:page;mso-position-vertical-relative:page;z-index:-251655168;mso-width-relative:page;mso-height-relative:page;" filled="f" stroked="f" coordsize="21600,21600" o:gfxdata="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DlLA0u3AAAAA0BAAAPAAAAAAAAAAEAIAAAADgAAABkcnMvZG93bnJldi54bWxQSwECFAAU&#10;AAAACACHTuJAjs+xsZ4BAAAjAwAADgAAAAAAAAABACAAAABBAQAAZHJzL2Uyb0RvYy54bWxQSwUG&#10;AAAAAAYABgBZAQAAUQUAAAAA&#10;">
              <v:fill on="f" focussize="0,0"/>
              <v:stroke on="f"/>
              <v:imagedata o:title=""/>
              <o:lock v:ext="edit" aspectratio="f"/>
              <v:textbox inset="0mm,0mm,0mm,0mm">
                <w:txbxContent>
                  <w:p>
                    <w:pPr>
                      <w:spacing w:before="12"/>
                      <w:ind w:left="40"/>
                      <w:rPr>
                        <w:rFonts w:ascii="Times New Roman"/>
                        <w:sz w:val="21"/>
                      </w:rPr>
                    </w:pPr>
                    <w:r>
                      <w:fldChar w:fldCharType="begin"/>
                    </w:r>
                    <w:r>
                      <w:rPr>
                        <w:rFonts w:ascii="Times New Roman"/>
                        <w:sz w:val="21"/>
                      </w:rPr>
                      <w:instrText xml:space="preserve"> PAGE </w:instrText>
                    </w:r>
                    <w:r>
                      <w:fldChar w:fldCharType="separate"/>
                    </w:r>
                    <w:r>
                      <w:rPr>
                        <w:rFonts w:ascii="Times New Roman"/>
                        <w:sz w:val="21"/>
                      </w:rPr>
                      <w:t>30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B5372"/>
    <w:multiLevelType w:val="multilevel"/>
    <w:tmpl w:val="845B5372"/>
    <w:lvl w:ilvl="0" w:tentative="0">
      <w:start w:val="8"/>
      <w:numFmt w:val="decimal"/>
      <w:lvlText w:val="%1"/>
      <w:lvlJc w:val="left"/>
      <w:pPr>
        <w:ind w:left="260" w:hanging="848"/>
        <w:jc w:val="left"/>
      </w:pPr>
      <w:rPr>
        <w:rFonts w:hint="default"/>
        <w:lang w:val="zh-CN" w:eastAsia="zh-CN" w:bidi="zh-CN"/>
      </w:rPr>
    </w:lvl>
    <w:lvl w:ilvl="1" w:tentative="0">
      <w:start w:val="0"/>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1">
    <w:nsid w:val="91995D4F"/>
    <w:multiLevelType w:val="multilevel"/>
    <w:tmpl w:val="91995D4F"/>
    <w:lvl w:ilvl="0" w:tentative="0">
      <w:start w:val="5"/>
      <w:numFmt w:val="decimal"/>
      <w:lvlText w:val="%1"/>
      <w:lvlJc w:val="left"/>
      <w:pPr>
        <w:ind w:left="260" w:hanging="848"/>
        <w:jc w:val="left"/>
      </w:pPr>
      <w:rPr>
        <w:rFonts w:hint="default"/>
        <w:lang w:val="zh-CN" w:eastAsia="zh-CN" w:bidi="zh-CN"/>
      </w:rPr>
    </w:lvl>
    <w:lvl w:ilvl="1" w:tentative="0">
      <w:start w:val="1"/>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2">
    <w:nsid w:val="9239341B"/>
    <w:multiLevelType w:val="multilevel"/>
    <w:tmpl w:val="9239341B"/>
    <w:lvl w:ilvl="0" w:tentative="0">
      <w:start w:val="4"/>
      <w:numFmt w:val="decimal"/>
      <w:lvlText w:val="%1"/>
      <w:lvlJc w:val="left"/>
      <w:pPr>
        <w:ind w:left="260" w:hanging="848"/>
        <w:jc w:val="left"/>
      </w:pPr>
      <w:rPr>
        <w:rFonts w:hint="default"/>
        <w:lang w:val="zh-CN" w:eastAsia="zh-CN" w:bidi="zh-CN"/>
      </w:rPr>
    </w:lvl>
    <w:lvl w:ilvl="1" w:tentative="0">
      <w:start w:val="3"/>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3">
    <w:nsid w:val="9AA3D7EA"/>
    <w:multiLevelType w:val="multilevel"/>
    <w:tmpl w:val="9AA3D7EA"/>
    <w:lvl w:ilvl="0" w:tentative="0">
      <w:start w:val="7"/>
      <w:numFmt w:val="decimal"/>
      <w:lvlText w:val="%1"/>
      <w:lvlJc w:val="left"/>
      <w:pPr>
        <w:ind w:left="260" w:hanging="728"/>
        <w:jc w:val="left"/>
      </w:pPr>
      <w:rPr>
        <w:rFonts w:hint="default"/>
        <w:lang w:val="zh-CN" w:eastAsia="zh-CN" w:bidi="zh-CN"/>
      </w:rPr>
    </w:lvl>
    <w:lvl w:ilvl="1" w:tentative="0">
      <w:start w:val="0"/>
      <w:numFmt w:val="decimal"/>
      <w:lvlText w:val="%1.%2"/>
      <w:lvlJc w:val="left"/>
      <w:pPr>
        <w:ind w:left="260" w:hanging="728"/>
        <w:jc w:val="left"/>
      </w:pPr>
      <w:rPr>
        <w:rFonts w:hint="default"/>
        <w:lang w:val="zh-CN" w:eastAsia="zh-CN" w:bidi="zh-CN"/>
      </w:rPr>
    </w:lvl>
    <w:lvl w:ilvl="2" w:tentative="0">
      <w:start w:val="1"/>
      <w:numFmt w:val="decimal"/>
      <w:lvlText w:val="%1.%2.%3"/>
      <w:lvlJc w:val="left"/>
      <w:pPr>
        <w:ind w:left="260" w:hanging="728"/>
        <w:jc w:val="left"/>
      </w:pPr>
      <w:rPr>
        <w:rFonts w:hint="default" w:ascii="宋体" w:hAnsi="宋体" w:eastAsia="宋体" w:cs="宋体"/>
        <w:b/>
        <w:bCs/>
        <w:spacing w:val="0"/>
        <w:w w:val="99"/>
        <w:sz w:val="24"/>
        <w:szCs w:val="24"/>
        <w:lang w:val="zh-CN" w:eastAsia="zh-CN" w:bidi="zh-CN"/>
      </w:rPr>
    </w:lvl>
    <w:lvl w:ilvl="3" w:tentative="0">
      <w:start w:val="1"/>
      <w:numFmt w:val="decimal"/>
      <w:lvlText w:val="%4"/>
      <w:lvlJc w:val="left"/>
      <w:pPr>
        <w:ind w:left="1050" w:hanging="363"/>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629" w:hanging="363"/>
      </w:pPr>
      <w:rPr>
        <w:rFonts w:hint="default"/>
        <w:lang w:val="zh-CN" w:eastAsia="zh-CN" w:bidi="zh-CN"/>
      </w:rPr>
    </w:lvl>
    <w:lvl w:ilvl="5" w:tentative="0">
      <w:start w:val="0"/>
      <w:numFmt w:val="bullet"/>
      <w:lvlText w:val="•"/>
      <w:lvlJc w:val="left"/>
      <w:pPr>
        <w:ind w:left="4486" w:hanging="363"/>
      </w:pPr>
      <w:rPr>
        <w:rFonts w:hint="default"/>
        <w:lang w:val="zh-CN" w:eastAsia="zh-CN" w:bidi="zh-CN"/>
      </w:rPr>
    </w:lvl>
    <w:lvl w:ilvl="6" w:tentative="0">
      <w:start w:val="0"/>
      <w:numFmt w:val="bullet"/>
      <w:lvlText w:val="•"/>
      <w:lvlJc w:val="left"/>
      <w:pPr>
        <w:ind w:left="5342" w:hanging="363"/>
      </w:pPr>
      <w:rPr>
        <w:rFonts w:hint="default"/>
        <w:lang w:val="zh-CN" w:eastAsia="zh-CN" w:bidi="zh-CN"/>
      </w:rPr>
    </w:lvl>
    <w:lvl w:ilvl="7" w:tentative="0">
      <w:start w:val="0"/>
      <w:numFmt w:val="bullet"/>
      <w:lvlText w:val="•"/>
      <w:lvlJc w:val="left"/>
      <w:pPr>
        <w:ind w:left="6199" w:hanging="363"/>
      </w:pPr>
      <w:rPr>
        <w:rFonts w:hint="default"/>
        <w:lang w:val="zh-CN" w:eastAsia="zh-CN" w:bidi="zh-CN"/>
      </w:rPr>
    </w:lvl>
    <w:lvl w:ilvl="8" w:tentative="0">
      <w:start w:val="0"/>
      <w:numFmt w:val="bullet"/>
      <w:lvlText w:val="•"/>
      <w:lvlJc w:val="left"/>
      <w:pPr>
        <w:ind w:left="7055" w:hanging="363"/>
      </w:pPr>
      <w:rPr>
        <w:rFonts w:hint="default"/>
        <w:lang w:val="zh-CN" w:eastAsia="zh-CN" w:bidi="zh-CN"/>
      </w:rPr>
    </w:lvl>
  </w:abstractNum>
  <w:abstractNum w:abstractNumId="4">
    <w:nsid w:val="B1CC6FF1"/>
    <w:multiLevelType w:val="multilevel"/>
    <w:tmpl w:val="B1CC6FF1"/>
    <w:lvl w:ilvl="0" w:tentative="0">
      <w:start w:val="8"/>
      <w:numFmt w:val="decimal"/>
      <w:lvlText w:val="%1"/>
      <w:lvlJc w:val="left"/>
      <w:pPr>
        <w:ind w:left="1107" w:hanging="848"/>
        <w:jc w:val="left"/>
      </w:pPr>
      <w:rPr>
        <w:rFonts w:hint="default"/>
        <w:lang w:val="zh-CN" w:eastAsia="zh-CN" w:bidi="zh-CN"/>
      </w:rPr>
    </w:lvl>
    <w:lvl w:ilvl="1" w:tentative="0">
      <w:start w:val="0"/>
      <w:numFmt w:val="decimal"/>
      <w:lvlText w:val="%1.%2"/>
      <w:lvlJc w:val="left"/>
      <w:pPr>
        <w:ind w:left="1107" w:hanging="848"/>
        <w:jc w:val="left"/>
      </w:pPr>
      <w:rPr>
        <w:rFonts w:hint="default"/>
        <w:lang w:val="zh-CN" w:eastAsia="zh-CN" w:bidi="zh-CN"/>
      </w:rPr>
    </w:lvl>
    <w:lvl w:ilvl="2" w:tentative="0">
      <w:start w:val="1"/>
      <w:numFmt w:val="decimal"/>
      <w:lvlText w:val="%1.%2.%3"/>
      <w:lvlJc w:val="left"/>
      <w:pPr>
        <w:ind w:left="1107"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3400" w:hanging="848"/>
      </w:pPr>
      <w:rPr>
        <w:rFonts w:hint="default"/>
        <w:lang w:val="zh-CN" w:eastAsia="zh-CN" w:bidi="zh-CN"/>
      </w:rPr>
    </w:lvl>
    <w:lvl w:ilvl="4" w:tentative="0">
      <w:start w:val="0"/>
      <w:numFmt w:val="bullet"/>
      <w:lvlText w:val="•"/>
      <w:lvlJc w:val="left"/>
      <w:pPr>
        <w:ind w:left="4167" w:hanging="848"/>
      </w:pPr>
      <w:rPr>
        <w:rFonts w:hint="default"/>
        <w:lang w:val="zh-CN" w:eastAsia="zh-CN" w:bidi="zh-CN"/>
      </w:rPr>
    </w:lvl>
    <w:lvl w:ilvl="5" w:tentative="0">
      <w:start w:val="0"/>
      <w:numFmt w:val="bullet"/>
      <w:lvlText w:val="•"/>
      <w:lvlJc w:val="left"/>
      <w:pPr>
        <w:ind w:left="4934" w:hanging="848"/>
      </w:pPr>
      <w:rPr>
        <w:rFonts w:hint="default"/>
        <w:lang w:val="zh-CN" w:eastAsia="zh-CN" w:bidi="zh-CN"/>
      </w:rPr>
    </w:lvl>
    <w:lvl w:ilvl="6" w:tentative="0">
      <w:start w:val="0"/>
      <w:numFmt w:val="bullet"/>
      <w:lvlText w:val="•"/>
      <w:lvlJc w:val="left"/>
      <w:pPr>
        <w:ind w:left="5701" w:hanging="848"/>
      </w:pPr>
      <w:rPr>
        <w:rFonts w:hint="default"/>
        <w:lang w:val="zh-CN" w:eastAsia="zh-CN" w:bidi="zh-CN"/>
      </w:rPr>
    </w:lvl>
    <w:lvl w:ilvl="7" w:tentative="0">
      <w:start w:val="0"/>
      <w:numFmt w:val="bullet"/>
      <w:lvlText w:val="•"/>
      <w:lvlJc w:val="left"/>
      <w:pPr>
        <w:ind w:left="6468" w:hanging="848"/>
      </w:pPr>
      <w:rPr>
        <w:rFonts w:hint="default"/>
        <w:lang w:val="zh-CN" w:eastAsia="zh-CN" w:bidi="zh-CN"/>
      </w:rPr>
    </w:lvl>
    <w:lvl w:ilvl="8" w:tentative="0">
      <w:start w:val="0"/>
      <w:numFmt w:val="bullet"/>
      <w:lvlText w:val="•"/>
      <w:lvlJc w:val="left"/>
      <w:pPr>
        <w:ind w:left="7235" w:hanging="848"/>
      </w:pPr>
      <w:rPr>
        <w:rFonts w:hint="default"/>
        <w:lang w:val="zh-CN" w:eastAsia="zh-CN" w:bidi="zh-CN"/>
      </w:rPr>
    </w:lvl>
  </w:abstractNum>
  <w:abstractNum w:abstractNumId="5">
    <w:nsid w:val="BF205925"/>
    <w:multiLevelType w:val="multilevel"/>
    <w:tmpl w:val="BF205925"/>
    <w:lvl w:ilvl="0" w:tentative="0">
      <w:start w:val="1"/>
      <w:numFmt w:val="decimal"/>
      <w:lvlText w:val="%1"/>
      <w:lvlJc w:val="left"/>
      <w:pPr>
        <w:ind w:left="260" w:hanging="848"/>
        <w:jc w:val="left"/>
      </w:pPr>
      <w:rPr>
        <w:rFonts w:hint="default"/>
        <w:lang w:val="zh-CN" w:eastAsia="zh-CN" w:bidi="zh-CN"/>
      </w:rPr>
    </w:lvl>
    <w:lvl w:ilvl="1" w:tentative="0">
      <w:start w:val="0"/>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1"/>
      <w:numFmt w:val="decimal"/>
      <w:lvlText w:val="%4"/>
      <w:lvlJc w:val="left"/>
      <w:pPr>
        <w:ind w:left="260" w:hanging="365"/>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6">
    <w:nsid w:val="BFD7E318"/>
    <w:multiLevelType w:val="multilevel"/>
    <w:tmpl w:val="BFD7E318"/>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7">
    <w:nsid w:val="D944E419"/>
    <w:multiLevelType w:val="multilevel"/>
    <w:tmpl w:val="D944E419"/>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8">
    <w:nsid w:val="E093A4B0"/>
    <w:multiLevelType w:val="multilevel"/>
    <w:tmpl w:val="E093A4B0"/>
    <w:lvl w:ilvl="0" w:tentative="0">
      <w:start w:val="4"/>
      <w:numFmt w:val="decimal"/>
      <w:lvlText w:val="%1"/>
      <w:lvlJc w:val="left"/>
      <w:pPr>
        <w:ind w:left="260" w:hanging="848"/>
        <w:jc w:val="left"/>
      </w:pPr>
      <w:rPr>
        <w:rFonts w:hint="default"/>
        <w:lang w:val="zh-CN" w:eastAsia="zh-CN" w:bidi="zh-CN"/>
      </w:rPr>
    </w:lvl>
    <w:lvl w:ilvl="1" w:tentative="0">
      <w:start w:val="1"/>
      <w:numFmt w:val="decimal"/>
      <w:lvlText w:val="%1.%2"/>
      <w:lvlJc w:val="left"/>
      <w:pPr>
        <w:ind w:left="260" w:hanging="848"/>
        <w:jc w:val="left"/>
      </w:pPr>
      <w:rPr>
        <w:rFonts w:hint="default"/>
        <w:lang w:val="zh-CN" w:eastAsia="zh-CN" w:bidi="zh-CN"/>
      </w:rPr>
    </w:lvl>
    <w:lvl w:ilvl="2" w:tentative="0">
      <w:start w:val="2"/>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9">
    <w:nsid w:val="E43A772E"/>
    <w:multiLevelType w:val="multilevel"/>
    <w:tmpl w:val="E43A772E"/>
    <w:lvl w:ilvl="0" w:tentative="0">
      <w:start w:val="9"/>
      <w:numFmt w:val="decimal"/>
      <w:lvlText w:val="%1"/>
      <w:lvlJc w:val="left"/>
      <w:pPr>
        <w:ind w:left="300" w:hanging="634"/>
        <w:jc w:val="left"/>
      </w:pPr>
      <w:rPr>
        <w:rFonts w:hint="default"/>
        <w:lang w:val="en-US" w:eastAsia="en-US" w:bidi="en-US"/>
      </w:rPr>
    </w:lvl>
    <w:lvl w:ilvl="1" w:tentative="0">
      <w:start w:val="3"/>
      <w:numFmt w:val="decimal"/>
      <w:lvlText w:val="%1.%2"/>
      <w:lvlJc w:val="left"/>
      <w:pPr>
        <w:ind w:left="300" w:hanging="634"/>
        <w:jc w:val="left"/>
      </w:pPr>
      <w:rPr>
        <w:rFonts w:hint="default"/>
        <w:lang w:val="en-US" w:eastAsia="en-US" w:bidi="en-US"/>
      </w:rPr>
    </w:lvl>
    <w:lvl w:ilvl="2" w:tentative="0">
      <w:start w:val="1"/>
      <w:numFmt w:val="decimal"/>
      <w:lvlText w:val="%1.%2.%3"/>
      <w:lvlJc w:val="left"/>
      <w:pPr>
        <w:ind w:left="300" w:hanging="634"/>
        <w:jc w:val="left"/>
      </w:pPr>
      <w:rPr>
        <w:rFonts w:hint="default" w:ascii="Times New Roman" w:hAnsi="Times New Roman" w:eastAsia="Times New Roman" w:cs="Times New Roman"/>
        <w:b/>
        <w:bCs/>
        <w:w w:val="100"/>
        <w:sz w:val="21"/>
        <w:szCs w:val="21"/>
        <w:lang w:val="en-US" w:eastAsia="en-US" w:bidi="en-US"/>
      </w:rPr>
    </w:lvl>
    <w:lvl w:ilvl="3" w:tentative="0">
      <w:start w:val="1"/>
      <w:numFmt w:val="decimal"/>
      <w:lvlText w:val="%4"/>
      <w:lvlJc w:val="left"/>
      <w:pPr>
        <w:ind w:left="300" w:hanging="317"/>
        <w:jc w:val="left"/>
      </w:pPr>
      <w:rPr>
        <w:rFonts w:hint="default" w:ascii="Times New Roman" w:hAnsi="Times New Roman" w:eastAsia="Times New Roman" w:cs="Times New Roman"/>
        <w:b/>
        <w:bCs/>
        <w:w w:val="100"/>
        <w:sz w:val="21"/>
        <w:szCs w:val="21"/>
        <w:lang w:val="en-US" w:eastAsia="en-US" w:bidi="en-US"/>
      </w:rPr>
    </w:lvl>
    <w:lvl w:ilvl="4" w:tentative="0">
      <w:start w:val="1"/>
      <w:numFmt w:val="decimal"/>
      <w:lvlText w:val="%5）"/>
      <w:lvlJc w:val="left"/>
      <w:pPr>
        <w:ind w:left="1249" w:hanging="318"/>
        <w:jc w:val="left"/>
      </w:pPr>
      <w:rPr>
        <w:rFonts w:hint="default" w:ascii="Times New Roman" w:hAnsi="Times New Roman" w:eastAsia="Times New Roman" w:cs="Times New Roman"/>
        <w:b/>
        <w:bCs/>
        <w:spacing w:val="-3"/>
        <w:w w:val="100"/>
        <w:sz w:val="19"/>
        <w:szCs w:val="19"/>
        <w:lang w:val="en-US" w:eastAsia="en-US" w:bidi="en-US"/>
      </w:rPr>
    </w:lvl>
    <w:lvl w:ilvl="5" w:tentative="0">
      <w:start w:val="0"/>
      <w:numFmt w:val="bullet"/>
      <w:lvlText w:val="•"/>
      <w:lvlJc w:val="left"/>
      <w:pPr>
        <w:ind w:left="3603" w:hanging="318"/>
      </w:pPr>
      <w:rPr>
        <w:rFonts w:hint="default"/>
        <w:lang w:val="en-US" w:eastAsia="en-US" w:bidi="en-US"/>
      </w:rPr>
    </w:lvl>
    <w:lvl w:ilvl="6" w:tentative="0">
      <w:start w:val="0"/>
      <w:numFmt w:val="bullet"/>
      <w:lvlText w:val="•"/>
      <w:lvlJc w:val="left"/>
      <w:pPr>
        <w:ind w:left="4193" w:hanging="318"/>
      </w:pPr>
      <w:rPr>
        <w:rFonts w:hint="default"/>
        <w:lang w:val="en-US" w:eastAsia="en-US" w:bidi="en-US"/>
      </w:rPr>
    </w:lvl>
    <w:lvl w:ilvl="7" w:tentative="0">
      <w:start w:val="0"/>
      <w:numFmt w:val="bullet"/>
      <w:lvlText w:val="•"/>
      <w:lvlJc w:val="left"/>
      <w:pPr>
        <w:ind w:left="4784" w:hanging="318"/>
      </w:pPr>
      <w:rPr>
        <w:rFonts w:hint="default"/>
        <w:lang w:val="en-US" w:eastAsia="en-US" w:bidi="en-US"/>
      </w:rPr>
    </w:lvl>
    <w:lvl w:ilvl="8" w:tentative="0">
      <w:start w:val="0"/>
      <w:numFmt w:val="bullet"/>
      <w:lvlText w:val="•"/>
      <w:lvlJc w:val="left"/>
      <w:pPr>
        <w:ind w:left="5375" w:hanging="318"/>
      </w:pPr>
      <w:rPr>
        <w:rFonts w:hint="default"/>
        <w:lang w:val="en-US" w:eastAsia="en-US" w:bidi="en-US"/>
      </w:rPr>
    </w:lvl>
  </w:abstractNum>
  <w:abstractNum w:abstractNumId="10">
    <w:nsid w:val="F7735DC9"/>
    <w:multiLevelType w:val="multilevel"/>
    <w:tmpl w:val="F7735DC9"/>
    <w:lvl w:ilvl="0" w:tentative="0">
      <w:start w:val="4"/>
      <w:numFmt w:val="decimal"/>
      <w:lvlText w:val="%1"/>
      <w:lvlJc w:val="left"/>
      <w:pPr>
        <w:ind w:left="3508" w:hanging="454"/>
        <w:jc w:val="right"/>
      </w:pPr>
      <w:rPr>
        <w:rFonts w:hint="default" w:ascii="宋体" w:hAnsi="宋体" w:eastAsia="宋体" w:cs="宋体"/>
        <w:b/>
        <w:bCs/>
        <w:w w:val="99"/>
        <w:sz w:val="30"/>
        <w:szCs w:val="30"/>
        <w:lang w:val="zh-CN" w:eastAsia="zh-CN" w:bidi="zh-CN"/>
      </w:rPr>
    </w:lvl>
    <w:lvl w:ilvl="1" w:tentative="0">
      <w:start w:val="1"/>
      <w:numFmt w:val="decimal"/>
      <w:lvlText w:val="%1.%2"/>
      <w:lvlJc w:val="left"/>
      <w:pPr>
        <w:ind w:left="4038" w:hanging="701"/>
        <w:jc w:val="right"/>
      </w:pPr>
      <w:rPr>
        <w:rFonts w:hint="default" w:ascii="黑体" w:hAnsi="黑体" w:eastAsia="黑体" w:cs="黑体"/>
        <w:spacing w:val="-2"/>
        <w:w w:val="100"/>
        <w:sz w:val="28"/>
        <w:szCs w:val="28"/>
        <w:lang w:val="zh-CN" w:eastAsia="zh-CN" w:bidi="zh-CN"/>
      </w:rPr>
    </w:lvl>
    <w:lvl w:ilvl="2" w:tentative="0">
      <w:start w:val="0"/>
      <w:numFmt w:val="bullet"/>
      <w:lvlText w:val="•"/>
      <w:lvlJc w:val="left"/>
      <w:pPr>
        <w:ind w:left="4320" w:hanging="701"/>
      </w:pPr>
      <w:rPr>
        <w:rFonts w:hint="default"/>
        <w:lang w:val="zh-CN" w:eastAsia="zh-CN" w:bidi="zh-CN"/>
      </w:rPr>
    </w:lvl>
    <w:lvl w:ilvl="3" w:tentative="0">
      <w:start w:val="0"/>
      <w:numFmt w:val="bullet"/>
      <w:lvlText w:val="•"/>
      <w:lvlJc w:val="left"/>
      <w:pPr>
        <w:ind w:left="4876" w:hanging="701"/>
      </w:pPr>
      <w:rPr>
        <w:rFonts w:hint="default"/>
        <w:lang w:val="zh-CN" w:eastAsia="zh-CN" w:bidi="zh-CN"/>
      </w:rPr>
    </w:lvl>
    <w:lvl w:ilvl="4" w:tentative="0">
      <w:start w:val="0"/>
      <w:numFmt w:val="bullet"/>
      <w:lvlText w:val="•"/>
      <w:lvlJc w:val="left"/>
      <w:pPr>
        <w:ind w:left="5432" w:hanging="701"/>
      </w:pPr>
      <w:rPr>
        <w:rFonts w:hint="default"/>
        <w:lang w:val="zh-CN" w:eastAsia="zh-CN" w:bidi="zh-CN"/>
      </w:rPr>
    </w:lvl>
    <w:lvl w:ilvl="5" w:tentative="0">
      <w:start w:val="0"/>
      <w:numFmt w:val="bullet"/>
      <w:lvlText w:val="•"/>
      <w:lvlJc w:val="left"/>
      <w:pPr>
        <w:ind w:left="5988" w:hanging="701"/>
      </w:pPr>
      <w:rPr>
        <w:rFonts w:hint="default"/>
        <w:lang w:val="zh-CN" w:eastAsia="zh-CN" w:bidi="zh-CN"/>
      </w:rPr>
    </w:lvl>
    <w:lvl w:ilvl="6" w:tentative="0">
      <w:start w:val="0"/>
      <w:numFmt w:val="bullet"/>
      <w:lvlText w:val="•"/>
      <w:lvlJc w:val="left"/>
      <w:pPr>
        <w:ind w:left="6544" w:hanging="701"/>
      </w:pPr>
      <w:rPr>
        <w:rFonts w:hint="default"/>
        <w:lang w:val="zh-CN" w:eastAsia="zh-CN" w:bidi="zh-CN"/>
      </w:rPr>
    </w:lvl>
    <w:lvl w:ilvl="7" w:tentative="0">
      <w:start w:val="0"/>
      <w:numFmt w:val="bullet"/>
      <w:lvlText w:val="•"/>
      <w:lvlJc w:val="left"/>
      <w:pPr>
        <w:ind w:left="7100" w:hanging="701"/>
      </w:pPr>
      <w:rPr>
        <w:rFonts w:hint="default"/>
        <w:lang w:val="zh-CN" w:eastAsia="zh-CN" w:bidi="zh-CN"/>
      </w:rPr>
    </w:lvl>
    <w:lvl w:ilvl="8" w:tentative="0">
      <w:start w:val="0"/>
      <w:numFmt w:val="bullet"/>
      <w:lvlText w:val="•"/>
      <w:lvlJc w:val="left"/>
      <w:pPr>
        <w:ind w:left="7656" w:hanging="701"/>
      </w:pPr>
      <w:rPr>
        <w:rFonts w:hint="default"/>
        <w:lang w:val="zh-CN" w:eastAsia="zh-CN" w:bidi="zh-CN"/>
      </w:rPr>
    </w:lvl>
  </w:abstractNum>
  <w:abstractNum w:abstractNumId="11">
    <w:nsid w:val="F871CA12"/>
    <w:multiLevelType w:val="multilevel"/>
    <w:tmpl w:val="F871CA12"/>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12">
    <w:nsid w:val="0053208E"/>
    <w:multiLevelType w:val="multilevel"/>
    <w:tmpl w:val="0053208E"/>
    <w:lvl w:ilvl="0" w:tentative="0">
      <w:start w:val="1"/>
      <w:numFmt w:val="decimal"/>
      <w:lvlText w:val="%1."/>
      <w:lvlJc w:val="left"/>
      <w:pPr>
        <w:ind w:left="620" w:hanging="360"/>
        <w:jc w:val="left"/>
      </w:pPr>
      <w:rPr>
        <w:rFonts w:hint="default" w:ascii="宋体" w:hAnsi="宋体" w:eastAsia="宋体" w:cs="宋体"/>
        <w:w w:val="100"/>
        <w:sz w:val="24"/>
        <w:szCs w:val="24"/>
        <w:lang w:val="zh-CN" w:eastAsia="zh-CN" w:bidi="zh-CN"/>
      </w:rPr>
    </w:lvl>
    <w:lvl w:ilvl="1" w:tentative="0">
      <w:start w:val="1"/>
      <w:numFmt w:val="decimal"/>
      <w:lvlText w:val="%1.%2"/>
      <w:lvlJc w:val="left"/>
      <w:pPr>
        <w:ind w:left="980" w:hanging="600"/>
        <w:jc w:val="left"/>
      </w:pPr>
      <w:rPr>
        <w:rFonts w:hint="default" w:ascii="宋体" w:hAnsi="宋体" w:eastAsia="宋体" w:cs="宋体"/>
        <w:w w:val="100"/>
        <w:sz w:val="24"/>
        <w:szCs w:val="24"/>
        <w:lang w:val="zh-CN" w:eastAsia="zh-CN" w:bidi="zh-CN"/>
      </w:rPr>
    </w:lvl>
    <w:lvl w:ilvl="2" w:tentative="0">
      <w:start w:val="0"/>
      <w:numFmt w:val="bullet"/>
      <w:lvlText w:val="•"/>
      <w:lvlJc w:val="left"/>
      <w:pPr>
        <w:ind w:left="1845" w:hanging="600"/>
      </w:pPr>
      <w:rPr>
        <w:rFonts w:hint="default"/>
        <w:lang w:val="zh-CN" w:eastAsia="zh-CN" w:bidi="zh-CN"/>
      </w:rPr>
    </w:lvl>
    <w:lvl w:ilvl="3" w:tentative="0">
      <w:start w:val="0"/>
      <w:numFmt w:val="bullet"/>
      <w:lvlText w:val="•"/>
      <w:lvlJc w:val="left"/>
      <w:pPr>
        <w:ind w:left="2710" w:hanging="600"/>
      </w:pPr>
      <w:rPr>
        <w:rFonts w:hint="default"/>
        <w:lang w:val="zh-CN" w:eastAsia="zh-CN" w:bidi="zh-CN"/>
      </w:rPr>
    </w:lvl>
    <w:lvl w:ilvl="4" w:tentative="0">
      <w:start w:val="0"/>
      <w:numFmt w:val="bullet"/>
      <w:lvlText w:val="•"/>
      <w:lvlJc w:val="left"/>
      <w:pPr>
        <w:ind w:left="3576" w:hanging="600"/>
      </w:pPr>
      <w:rPr>
        <w:rFonts w:hint="default"/>
        <w:lang w:val="zh-CN" w:eastAsia="zh-CN" w:bidi="zh-CN"/>
      </w:rPr>
    </w:lvl>
    <w:lvl w:ilvl="5" w:tentative="0">
      <w:start w:val="0"/>
      <w:numFmt w:val="bullet"/>
      <w:lvlText w:val="•"/>
      <w:lvlJc w:val="left"/>
      <w:pPr>
        <w:ind w:left="4441" w:hanging="600"/>
      </w:pPr>
      <w:rPr>
        <w:rFonts w:hint="default"/>
        <w:lang w:val="zh-CN" w:eastAsia="zh-CN" w:bidi="zh-CN"/>
      </w:rPr>
    </w:lvl>
    <w:lvl w:ilvl="6" w:tentative="0">
      <w:start w:val="0"/>
      <w:numFmt w:val="bullet"/>
      <w:lvlText w:val="•"/>
      <w:lvlJc w:val="left"/>
      <w:pPr>
        <w:ind w:left="5307" w:hanging="600"/>
      </w:pPr>
      <w:rPr>
        <w:rFonts w:hint="default"/>
        <w:lang w:val="zh-CN" w:eastAsia="zh-CN" w:bidi="zh-CN"/>
      </w:rPr>
    </w:lvl>
    <w:lvl w:ilvl="7" w:tentative="0">
      <w:start w:val="0"/>
      <w:numFmt w:val="bullet"/>
      <w:lvlText w:val="•"/>
      <w:lvlJc w:val="left"/>
      <w:pPr>
        <w:ind w:left="6172" w:hanging="600"/>
      </w:pPr>
      <w:rPr>
        <w:rFonts w:hint="default"/>
        <w:lang w:val="zh-CN" w:eastAsia="zh-CN" w:bidi="zh-CN"/>
      </w:rPr>
    </w:lvl>
    <w:lvl w:ilvl="8" w:tentative="0">
      <w:start w:val="0"/>
      <w:numFmt w:val="bullet"/>
      <w:lvlText w:val="•"/>
      <w:lvlJc w:val="left"/>
      <w:pPr>
        <w:ind w:left="7037" w:hanging="600"/>
      </w:pPr>
      <w:rPr>
        <w:rFonts w:hint="default"/>
        <w:lang w:val="zh-CN" w:eastAsia="zh-CN" w:bidi="zh-CN"/>
      </w:rPr>
    </w:lvl>
  </w:abstractNum>
  <w:abstractNum w:abstractNumId="13">
    <w:nsid w:val="0248C179"/>
    <w:multiLevelType w:val="multilevel"/>
    <w:tmpl w:val="0248C179"/>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14">
    <w:nsid w:val="03D62ECE"/>
    <w:multiLevelType w:val="multilevel"/>
    <w:tmpl w:val="03D62ECE"/>
    <w:lvl w:ilvl="0" w:tentative="0">
      <w:start w:val="3"/>
      <w:numFmt w:val="decimal"/>
      <w:lvlText w:val="%1"/>
      <w:lvlJc w:val="left"/>
      <w:pPr>
        <w:ind w:left="260" w:hanging="848"/>
        <w:jc w:val="left"/>
      </w:pPr>
      <w:rPr>
        <w:rFonts w:hint="default"/>
        <w:lang w:val="zh-CN" w:eastAsia="zh-CN" w:bidi="zh-CN"/>
      </w:rPr>
    </w:lvl>
    <w:lvl w:ilvl="1" w:tentative="0">
      <w:start w:val="0"/>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1"/>
      <w:numFmt w:val="decimal"/>
      <w:lvlText w:val="%4"/>
      <w:lvlJc w:val="left"/>
      <w:pPr>
        <w:ind w:left="260" w:hanging="365"/>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15">
    <w:nsid w:val="0411C07E"/>
    <w:multiLevelType w:val="multilevel"/>
    <w:tmpl w:val="0411C07E"/>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16">
    <w:nsid w:val="16D0A43B"/>
    <w:multiLevelType w:val="multilevel"/>
    <w:tmpl w:val="16D0A43B"/>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17">
    <w:nsid w:val="243FCF68"/>
    <w:multiLevelType w:val="multilevel"/>
    <w:tmpl w:val="243FCF68"/>
    <w:lvl w:ilvl="0" w:tentative="0">
      <w:start w:val="1"/>
      <w:numFmt w:val="decimal"/>
      <w:lvlText w:val="%1"/>
      <w:lvlJc w:val="left"/>
      <w:pPr>
        <w:ind w:left="260" w:hanging="848"/>
        <w:jc w:val="left"/>
      </w:pPr>
      <w:rPr>
        <w:rFonts w:hint="default"/>
        <w:lang w:val="zh-CN" w:eastAsia="zh-CN" w:bidi="zh-CN"/>
      </w:rPr>
    </w:lvl>
    <w:lvl w:ilvl="1" w:tentative="0">
      <w:start w:val="0"/>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18">
    <w:nsid w:val="25B654F3"/>
    <w:multiLevelType w:val="multilevel"/>
    <w:tmpl w:val="25B654F3"/>
    <w:lvl w:ilvl="0" w:tentative="0">
      <w:start w:val="4"/>
      <w:numFmt w:val="decimal"/>
      <w:lvlText w:val="%1"/>
      <w:lvlJc w:val="left"/>
      <w:pPr>
        <w:ind w:left="260" w:hanging="848"/>
        <w:jc w:val="left"/>
      </w:pPr>
      <w:rPr>
        <w:rFonts w:hint="default"/>
        <w:lang w:val="zh-CN" w:eastAsia="zh-CN" w:bidi="zh-CN"/>
      </w:rPr>
    </w:lvl>
    <w:lvl w:ilvl="1" w:tentative="0">
      <w:start w:val="1"/>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1"/>
      <w:numFmt w:val="decimal"/>
      <w:lvlText w:val="%4"/>
      <w:lvlJc w:val="left"/>
      <w:pPr>
        <w:ind w:left="1107" w:hanging="365"/>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656" w:hanging="365"/>
      </w:pPr>
      <w:rPr>
        <w:rFonts w:hint="default"/>
        <w:lang w:val="zh-CN" w:eastAsia="zh-CN" w:bidi="zh-CN"/>
      </w:rPr>
    </w:lvl>
    <w:lvl w:ilvl="5" w:tentative="0">
      <w:start w:val="0"/>
      <w:numFmt w:val="bullet"/>
      <w:lvlText w:val="•"/>
      <w:lvlJc w:val="left"/>
      <w:pPr>
        <w:ind w:left="4508" w:hanging="365"/>
      </w:pPr>
      <w:rPr>
        <w:rFonts w:hint="default"/>
        <w:lang w:val="zh-CN" w:eastAsia="zh-CN" w:bidi="zh-CN"/>
      </w:rPr>
    </w:lvl>
    <w:lvl w:ilvl="6" w:tentative="0">
      <w:start w:val="0"/>
      <w:numFmt w:val="bullet"/>
      <w:lvlText w:val="•"/>
      <w:lvlJc w:val="left"/>
      <w:pPr>
        <w:ind w:left="5360" w:hanging="365"/>
      </w:pPr>
      <w:rPr>
        <w:rFonts w:hint="default"/>
        <w:lang w:val="zh-CN" w:eastAsia="zh-CN" w:bidi="zh-CN"/>
      </w:rPr>
    </w:lvl>
    <w:lvl w:ilvl="7" w:tentative="0">
      <w:start w:val="0"/>
      <w:numFmt w:val="bullet"/>
      <w:lvlText w:val="•"/>
      <w:lvlJc w:val="left"/>
      <w:pPr>
        <w:ind w:left="6212" w:hanging="365"/>
      </w:pPr>
      <w:rPr>
        <w:rFonts w:hint="default"/>
        <w:lang w:val="zh-CN" w:eastAsia="zh-CN" w:bidi="zh-CN"/>
      </w:rPr>
    </w:lvl>
    <w:lvl w:ilvl="8" w:tentative="0">
      <w:start w:val="0"/>
      <w:numFmt w:val="bullet"/>
      <w:lvlText w:val="•"/>
      <w:lvlJc w:val="left"/>
      <w:pPr>
        <w:ind w:left="7064" w:hanging="365"/>
      </w:pPr>
      <w:rPr>
        <w:rFonts w:hint="default"/>
        <w:lang w:val="zh-CN" w:eastAsia="zh-CN" w:bidi="zh-CN"/>
      </w:rPr>
    </w:lvl>
  </w:abstractNum>
  <w:abstractNum w:abstractNumId="19">
    <w:nsid w:val="2A8F537B"/>
    <w:multiLevelType w:val="multilevel"/>
    <w:tmpl w:val="2A8F537B"/>
    <w:lvl w:ilvl="0" w:tentative="0">
      <w:start w:val="4"/>
      <w:numFmt w:val="decimal"/>
      <w:lvlText w:val="%1"/>
      <w:lvlJc w:val="left"/>
      <w:pPr>
        <w:ind w:left="260" w:hanging="848"/>
        <w:jc w:val="left"/>
      </w:pPr>
      <w:rPr>
        <w:rFonts w:hint="default"/>
        <w:lang w:val="zh-CN" w:eastAsia="zh-CN" w:bidi="zh-CN"/>
      </w:rPr>
    </w:lvl>
    <w:lvl w:ilvl="1" w:tentative="0">
      <w:start w:val="4"/>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20">
    <w:nsid w:val="30FC5B15"/>
    <w:multiLevelType w:val="multilevel"/>
    <w:tmpl w:val="30FC5B15"/>
    <w:lvl w:ilvl="0" w:tentative="0">
      <w:start w:val="4"/>
      <w:numFmt w:val="decimal"/>
      <w:lvlText w:val="%1"/>
      <w:lvlJc w:val="left"/>
      <w:pPr>
        <w:ind w:left="260" w:hanging="848"/>
        <w:jc w:val="left"/>
      </w:pPr>
      <w:rPr>
        <w:rFonts w:hint="default"/>
        <w:lang w:val="zh-CN" w:eastAsia="zh-CN" w:bidi="zh-CN"/>
      </w:rPr>
    </w:lvl>
    <w:lvl w:ilvl="1" w:tentative="0">
      <w:start w:val="2"/>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21">
    <w:nsid w:val="317E4674"/>
    <w:multiLevelType w:val="multilevel"/>
    <w:tmpl w:val="317E4674"/>
    <w:lvl w:ilvl="0" w:tentative="0">
      <w:start w:val="5"/>
      <w:numFmt w:val="decimal"/>
      <w:lvlText w:val="%1"/>
      <w:lvlJc w:val="left"/>
      <w:pPr>
        <w:ind w:left="920" w:hanging="660"/>
        <w:jc w:val="left"/>
      </w:pPr>
      <w:rPr>
        <w:rFonts w:hint="default"/>
        <w:lang w:val="zh-CN" w:eastAsia="zh-CN" w:bidi="zh-CN"/>
      </w:rPr>
    </w:lvl>
    <w:lvl w:ilvl="1" w:tentative="0">
      <w:start w:val="5"/>
      <w:numFmt w:val="decimal"/>
      <w:lvlText w:val="%1.%2"/>
      <w:lvlJc w:val="left"/>
      <w:pPr>
        <w:ind w:left="920" w:hanging="660"/>
        <w:jc w:val="left"/>
      </w:pPr>
      <w:rPr>
        <w:rFonts w:hint="default"/>
        <w:lang w:val="zh-CN" w:eastAsia="zh-CN" w:bidi="zh-CN"/>
      </w:rPr>
    </w:lvl>
    <w:lvl w:ilvl="2" w:tentative="0">
      <w:start w:val="3"/>
      <w:numFmt w:val="decimal"/>
      <w:lvlText w:val="%1.%2.%3"/>
      <w:lvlJc w:val="left"/>
      <w:pPr>
        <w:ind w:left="920" w:hanging="660"/>
        <w:jc w:val="left"/>
      </w:pPr>
      <w:rPr>
        <w:rFonts w:hint="default"/>
        <w:w w:val="100"/>
        <w:lang w:val="zh-CN" w:eastAsia="zh-CN" w:bidi="zh-CN"/>
      </w:rPr>
    </w:lvl>
    <w:lvl w:ilvl="3" w:tentative="0">
      <w:start w:val="1"/>
      <w:numFmt w:val="decimal"/>
      <w:lvlText w:val="%4"/>
      <w:lvlJc w:val="left"/>
      <w:pPr>
        <w:ind w:left="260" w:hanging="401"/>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536" w:hanging="401"/>
      </w:pPr>
      <w:rPr>
        <w:rFonts w:hint="default"/>
        <w:lang w:val="zh-CN" w:eastAsia="zh-CN" w:bidi="zh-CN"/>
      </w:rPr>
    </w:lvl>
    <w:lvl w:ilvl="5" w:tentative="0">
      <w:start w:val="0"/>
      <w:numFmt w:val="bullet"/>
      <w:lvlText w:val="•"/>
      <w:lvlJc w:val="left"/>
      <w:pPr>
        <w:ind w:left="4408" w:hanging="401"/>
      </w:pPr>
      <w:rPr>
        <w:rFonts w:hint="default"/>
        <w:lang w:val="zh-CN" w:eastAsia="zh-CN" w:bidi="zh-CN"/>
      </w:rPr>
    </w:lvl>
    <w:lvl w:ilvl="6" w:tentative="0">
      <w:start w:val="0"/>
      <w:numFmt w:val="bullet"/>
      <w:lvlText w:val="•"/>
      <w:lvlJc w:val="left"/>
      <w:pPr>
        <w:ind w:left="5280" w:hanging="401"/>
      </w:pPr>
      <w:rPr>
        <w:rFonts w:hint="default"/>
        <w:lang w:val="zh-CN" w:eastAsia="zh-CN" w:bidi="zh-CN"/>
      </w:rPr>
    </w:lvl>
    <w:lvl w:ilvl="7" w:tentative="0">
      <w:start w:val="0"/>
      <w:numFmt w:val="bullet"/>
      <w:lvlText w:val="•"/>
      <w:lvlJc w:val="left"/>
      <w:pPr>
        <w:ind w:left="6152" w:hanging="401"/>
      </w:pPr>
      <w:rPr>
        <w:rFonts w:hint="default"/>
        <w:lang w:val="zh-CN" w:eastAsia="zh-CN" w:bidi="zh-CN"/>
      </w:rPr>
    </w:lvl>
    <w:lvl w:ilvl="8" w:tentative="0">
      <w:start w:val="0"/>
      <w:numFmt w:val="bullet"/>
      <w:lvlText w:val="•"/>
      <w:lvlJc w:val="left"/>
      <w:pPr>
        <w:ind w:left="7024" w:hanging="401"/>
      </w:pPr>
      <w:rPr>
        <w:rFonts w:hint="default"/>
        <w:lang w:val="zh-CN" w:eastAsia="zh-CN" w:bidi="zh-CN"/>
      </w:rPr>
    </w:lvl>
  </w:abstractNum>
  <w:abstractNum w:abstractNumId="22">
    <w:nsid w:val="39A44D90"/>
    <w:multiLevelType w:val="multilevel"/>
    <w:tmpl w:val="39A44D90"/>
    <w:lvl w:ilvl="0" w:tentative="0">
      <w:start w:val="2"/>
      <w:numFmt w:val="decimal"/>
      <w:lvlText w:val="%1"/>
      <w:lvlJc w:val="left"/>
      <w:pPr>
        <w:ind w:left="1107" w:hanging="848"/>
        <w:jc w:val="left"/>
      </w:pPr>
      <w:rPr>
        <w:rFonts w:hint="default"/>
        <w:lang w:val="zh-CN" w:eastAsia="zh-CN" w:bidi="zh-CN"/>
      </w:rPr>
    </w:lvl>
    <w:lvl w:ilvl="1" w:tentative="0">
      <w:start w:val="0"/>
      <w:numFmt w:val="decimal"/>
      <w:lvlText w:val="%1.%2"/>
      <w:lvlJc w:val="left"/>
      <w:pPr>
        <w:ind w:left="1107" w:hanging="848"/>
        <w:jc w:val="left"/>
      </w:pPr>
      <w:rPr>
        <w:rFonts w:hint="default" w:ascii="宋体" w:hAnsi="宋体" w:eastAsia="宋体" w:cs="宋体"/>
        <w:lang w:val="zh-CN" w:eastAsia="zh-CN" w:bidi="zh-CN"/>
      </w:rPr>
    </w:lvl>
    <w:lvl w:ilvl="2" w:tentative="0">
      <w:start w:val="1"/>
      <w:numFmt w:val="decimal"/>
      <w:lvlText w:val="%1.%2.%3"/>
      <w:lvlJc w:val="left"/>
      <w:pPr>
        <w:ind w:left="1107"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3400" w:hanging="848"/>
      </w:pPr>
      <w:rPr>
        <w:rFonts w:hint="default"/>
        <w:lang w:val="zh-CN" w:eastAsia="zh-CN" w:bidi="zh-CN"/>
      </w:rPr>
    </w:lvl>
    <w:lvl w:ilvl="4" w:tentative="0">
      <w:start w:val="0"/>
      <w:numFmt w:val="bullet"/>
      <w:lvlText w:val="•"/>
      <w:lvlJc w:val="left"/>
      <w:pPr>
        <w:ind w:left="4167" w:hanging="848"/>
      </w:pPr>
      <w:rPr>
        <w:rFonts w:hint="default"/>
        <w:lang w:val="zh-CN" w:eastAsia="zh-CN" w:bidi="zh-CN"/>
      </w:rPr>
    </w:lvl>
    <w:lvl w:ilvl="5" w:tentative="0">
      <w:start w:val="0"/>
      <w:numFmt w:val="bullet"/>
      <w:lvlText w:val="•"/>
      <w:lvlJc w:val="left"/>
      <w:pPr>
        <w:ind w:left="4934" w:hanging="848"/>
      </w:pPr>
      <w:rPr>
        <w:rFonts w:hint="default"/>
        <w:lang w:val="zh-CN" w:eastAsia="zh-CN" w:bidi="zh-CN"/>
      </w:rPr>
    </w:lvl>
    <w:lvl w:ilvl="6" w:tentative="0">
      <w:start w:val="0"/>
      <w:numFmt w:val="bullet"/>
      <w:lvlText w:val="•"/>
      <w:lvlJc w:val="left"/>
      <w:pPr>
        <w:ind w:left="5701" w:hanging="848"/>
      </w:pPr>
      <w:rPr>
        <w:rFonts w:hint="default"/>
        <w:lang w:val="zh-CN" w:eastAsia="zh-CN" w:bidi="zh-CN"/>
      </w:rPr>
    </w:lvl>
    <w:lvl w:ilvl="7" w:tentative="0">
      <w:start w:val="0"/>
      <w:numFmt w:val="bullet"/>
      <w:lvlText w:val="•"/>
      <w:lvlJc w:val="left"/>
      <w:pPr>
        <w:ind w:left="6468" w:hanging="848"/>
      </w:pPr>
      <w:rPr>
        <w:rFonts w:hint="default"/>
        <w:lang w:val="zh-CN" w:eastAsia="zh-CN" w:bidi="zh-CN"/>
      </w:rPr>
    </w:lvl>
    <w:lvl w:ilvl="8" w:tentative="0">
      <w:start w:val="0"/>
      <w:numFmt w:val="bullet"/>
      <w:lvlText w:val="•"/>
      <w:lvlJc w:val="left"/>
      <w:pPr>
        <w:ind w:left="7235" w:hanging="848"/>
      </w:pPr>
      <w:rPr>
        <w:rFonts w:hint="default"/>
        <w:lang w:val="zh-CN" w:eastAsia="zh-CN" w:bidi="zh-CN"/>
      </w:rPr>
    </w:lvl>
  </w:abstractNum>
  <w:abstractNum w:abstractNumId="23">
    <w:nsid w:val="4D94DA66"/>
    <w:multiLevelType w:val="multilevel"/>
    <w:tmpl w:val="4D94DA66"/>
    <w:lvl w:ilvl="0" w:tentative="0">
      <w:start w:val="3"/>
      <w:numFmt w:val="decimal"/>
      <w:lvlText w:val="%1"/>
      <w:lvlJc w:val="left"/>
      <w:pPr>
        <w:ind w:left="260" w:hanging="848"/>
        <w:jc w:val="left"/>
      </w:pPr>
      <w:rPr>
        <w:rFonts w:hint="default"/>
        <w:lang w:val="zh-CN" w:eastAsia="zh-CN" w:bidi="zh-CN"/>
      </w:rPr>
    </w:lvl>
    <w:lvl w:ilvl="1" w:tentative="0">
      <w:start w:val="0"/>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24">
    <w:nsid w:val="52C191BF"/>
    <w:multiLevelType w:val="multilevel"/>
    <w:tmpl w:val="52C191BF"/>
    <w:lvl w:ilvl="0" w:tentative="0">
      <w:start w:val="1"/>
      <w:numFmt w:val="decimal"/>
      <w:lvlText w:val="%1"/>
      <w:lvlJc w:val="left"/>
      <w:pPr>
        <w:ind w:left="260" w:hanging="365"/>
        <w:jc w:val="left"/>
      </w:pPr>
      <w:rPr>
        <w:rFonts w:hint="default" w:ascii="宋体" w:hAnsi="宋体" w:eastAsia="宋体" w:cs="宋体"/>
        <w:b/>
        <w:bCs/>
        <w:w w:val="99"/>
        <w:sz w:val="24"/>
        <w:szCs w:val="24"/>
        <w:lang w:val="zh-CN" w:eastAsia="zh-CN" w:bidi="zh-CN"/>
      </w:rPr>
    </w:lvl>
    <w:lvl w:ilvl="1" w:tentative="0">
      <w:start w:val="0"/>
      <w:numFmt w:val="bullet"/>
      <w:lvlText w:val="•"/>
      <w:lvlJc w:val="left"/>
      <w:pPr>
        <w:ind w:left="1110" w:hanging="365"/>
      </w:pPr>
      <w:rPr>
        <w:rFonts w:hint="default"/>
        <w:lang w:val="zh-CN" w:eastAsia="zh-CN" w:bidi="zh-CN"/>
      </w:rPr>
    </w:lvl>
    <w:lvl w:ilvl="2" w:tentative="0">
      <w:start w:val="0"/>
      <w:numFmt w:val="bullet"/>
      <w:lvlText w:val="•"/>
      <w:lvlJc w:val="left"/>
      <w:pPr>
        <w:ind w:left="1961" w:hanging="365"/>
      </w:pPr>
      <w:rPr>
        <w:rFonts w:hint="default"/>
        <w:lang w:val="zh-CN" w:eastAsia="zh-CN" w:bidi="zh-CN"/>
      </w:rPr>
    </w:lvl>
    <w:lvl w:ilvl="3" w:tentative="0">
      <w:start w:val="0"/>
      <w:numFmt w:val="bullet"/>
      <w:lvlText w:val="•"/>
      <w:lvlJc w:val="left"/>
      <w:pPr>
        <w:ind w:left="2812" w:hanging="365"/>
      </w:pPr>
      <w:rPr>
        <w:rFonts w:hint="default"/>
        <w:lang w:val="zh-CN" w:eastAsia="zh-CN" w:bidi="zh-CN"/>
      </w:rPr>
    </w:lvl>
    <w:lvl w:ilvl="4" w:tentative="0">
      <w:start w:val="0"/>
      <w:numFmt w:val="bullet"/>
      <w:lvlText w:val="•"/>
      <w:lvlJc w:val="left"/>
      <w:pPr>
        <w:ind w:left="3663" w:hanging="365"/>
      </w:pPr>
      <w:rPr>
        <w:rFonts w:hint="default"/>
        <w:lang w:val="zh-CN" w:eastAsia="zh-CN" w:bidi="zh-CN"/>
      </w:rPr>
    </w:lvl>
    <w:lvl w:ilvl="5" w:tentative="0">
      <w:start w:val="0"/>
      <w:numFmt w:val="bullet"/>
      <w:lvlText w:val="•"/>
      <w:lvlJc w:val="left"/>
      <w:pPr>
        <w:ind w:left="4514" w:hanging="365"/>
      </w:pPr>
      <w:rPr>
        <w:rFonts w:hint="default"/>
        <w:lang w:val="zh-CN" w:eastAsia="zh-CN" w:bidi="zh-CN"/>
      </w:rPr>
    </w:lvl>
    <w:lvl w:ilvl="6" w:tentative="0">
      <w:start w:val="0"/>
      <w:numFmt w:val="bullet"/>
      <w:lvlText w:val="•"/>
      <w:lvlJc w:val="left"/>
      <w:pPr>
        <w:ind w:left="5365" w:hanging="365"/>
      </w:pPr>
      <w:rPr>
        <w:rFonts w:hint="default"/>
        <w:lang w:val="zh-CN" w:eastAsia="zh-CN" w:bidi="zh-CN"/>
      </w:rPr>
    </w:lvl>
    <w:lvl w:ilvl="7" w:tentative="0">
      <w:start w:val="0"/>
      <w:numFmt w:val="bullet"/>
      <w:lvlText w:val="•"/>
      <w:lvlJc w:val="left"/>
      <w:pPr>
        <w:ind w:left="6216" w:hanging="365"/>
      </w:pPr>
      <w:rPr>
        <w:rFonts w:hint="default"/>
        <w:lang w:val="zh-CN" w:eastAsia="zh-CN" w:bidi="zh-CN"/>
      </w:rPr>
    </w:lvl>
    <w:lvl w:ilvl="8" w:tentative="0">
      <w:start w:val="0"/>
      <w:numFmt w:val="bullet"/>
      <w:lvlText w:val="•"/>
      <w:lvlJc w:val="left"/>
      <w:pPr>
        <w:ind w:left="7067" w:hanging="365"/>
      </w:pPr>
      <w:rPr>
        <w:rFonts w:hint="default"/>
        <w:lang w:val="zh-CN" w:eastAsia="zh-CN" w:bidi="zh-CN"/>
      </w:rPr>
    </w:lvl>
  </w:abstractNum>
  <w:abstractNum w:abstractNumId="25">
    <w:nsid w:val="5731234A"/>
    <w:multiLevelType w:val="multilevel"/>
    <w:tmpl w:val="5731234A"/>
    <w:lvl w:ilvl="0" w:tentative="0">
      <w:start w:val="8"/>
      <w:numFmt w:val="decimal"/>
      <w:lvlText w:val="%1"/>
      <w:lvlJc w:val="left"/>
      <w:pPr>
        <w:ind w:left="1107" w:hanging="848"/>
        <w:jc w:val="left"/>
      </w:pPr>
      <w:rPr>
        <w:rFonts w:hint="default"/>
        <w:lang w:val="zh-CN" w:eastAsia="zh-CN" w:bidi="zh-CN"/>
      </w:rPr>
    </w:lvl>
    <w:lvl w:ilvl="1" w:tentative="0">
      <w:start w:val="0"/>
      <w:numFmt w:val="decimal"/>
      <w:lvlText w:val="%1.%2"/>
      <w:lvlJc w:val="left"/>
      <w:pPr>
        <w:ind w:left="1107" w:hanging="848"/>
        <w:jc w:val="left"/>
      </w:pPr>
      <w:rPr>
        <w:rFonts w:hint="default"/>
        <w:lang w:val="zh-CN" w:eastAsia="zh-CN" w:bidi="zh-CN"/>
      </w:rPr>
    </w:lvl>
    <w:lvl w:ilvl="2" w:tentative="0">
      <w:start w:val="1"/>
      <w:numFmt w:val="decimal"/>
      <w:lvlText w:val="%1.%2.%3"/>
      <w:lvlJc w:val="left"/>
      <w:pPr>
        <w:ind w:left="1107"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3400" w:hanging="848"/>
      </w:pPr>
      <w:rPr>
        <w:rFonts w:hint="default"/>
        <w:lang w:val="zh-CN" w:eastAsia="zh-CN" w:bidi="zh-CN"/>
      </w:rPr>
    </w:lvl>
    <w:lvl w:ilvl="4" w:tentative="0">
      <w:start w:val="0"/>
      <w:numFmt w:val="bullet"/>
      <w:lvlText w:val="•"/>
      <w:lvlJc w:val="left"/>
      <w:pPr>
        <w:ind w:left="4167" w:hanging="848"/>
      </w:pPr>
      <w:rPr>
        <w:rFonts w:hint="default"/>
        <w:lang w:val="zh-CN" w:eastAsia="zh-CN" w:bidi="zh-CN"/>
      </w:rPr>
    </w:lvl>
    <w:lvl w:ilvl="5" w:tentative="0">
      <w:start w:val="0"/>
      <w:numFmt w:val="bullet"/>
      <w:lvlText w:val="•"/>
      <w:lvlJc w:val="left"/>
      <w:pPr>
        <w:ind w:left="4934" w:hanging="848"/>
      </w:pPr>
      <w:rPr>
        <w:rFonts w:hint="default"/>
        <w:lang w:val="zh-CN" w:eastAsia="zh-CN" w:bidi="zh-CN"/>
      </w:rPr>
    </w:lvl>
    <w:lvl w:ilvl="6" w:tentative="0">
      <w:start w:val="0"/>
      <w:numFmt w:val="bullet"/>
      <w:lvlText w:val="•"/>
      <w:lvlJc w:val="left"/>
      <w:pPr>
        <w:ind w:left="5701" w:hanging="848"/>
      </w:pPr>
      <w:rPr>
        <w:rFonts w:hint="default"/>
        <w:lang w:val="zh-CN" w:eastAsia="zh-CN" w:bidi="zh-CN"/>
      </w:rPr>
    </w:lvl>
    <w:lvl w:ilvl="7" w:tentative="0">
      <w:start w:val="0"/>
      <w:numFmt w:val="bullet"/>
      <w:lvlText w:val="•"/>
      <w:lvlJc w:val="left"/>
      <w:pPr>
        <w:ind w:left="6468" w:hanging="848"/>
      </w:pPr>
      <w:rPr>
        <w:rFonts w:hint="default"/>
        <w:lang w:val="zh-CN" w:eastAsia="zh-CN" w:bidi="zh-CN"/>
      </w:rPr>
    </w:lvl>
    <w:lvl w:ilvl="8" w:tentative="0">
      <w:start w:val="0"/>
      <w:numFmt w:val="bullet"/>
      <w:lvlText w:val="•"/>
      <w:lvlJc w:val="left"/>
      <w:pPr>
        <w:ind w:left="7235" w:hanging="848"/>
      </w:pPr>
      <w:rPr>
        <w:rFonts w:hint="default"/>
        <w:lang w:val="zh-CN" w:eastAsia="zh-CN" w:bidi="zh-CN"/>
      </w:rPr>
    </w:lvl>
  </w:abstractNum>
  <w:abstractNum w:abstractNumId="26">
    <w:nsid w:val="59ADCABA"/>
    <w:multiLevelType w:val="multilevel"/>
    <w:tmpl w:val="59ADCABA"/>
    <w:lvl w:ilvl="0" w:tentative="0">
      <w:start w:val="1"/>
      <w:numFmt w:val="decimal"/>
      <w:lvlText w:val="%1."/>
      <w:lvlJc w:val="left"/>
      <w:pPr>
        <w:ind w:left="4352" w:hanging="454"/>
        <w:jc w:val="right"/>
      </w:pPr>
      <w:rPr>
        <w:rFonts w:hint="default" w:ascii="宋体" w:hAnsi="宋体" w:eastAsia="宋体" w:cs="宋体"/>
        <w:b/>
        <w:bCs/>
        <w:spacing w:val="0"/>
        <w:w w:val="99"/>
        <w:sz w:val="30"/>
        <w:szCs w:val="30"/>
        <w:lang w:val="zh-CN" w:eastAsia="zh-CN" w:bidi="zh-CN"/>
      </w:rPr>
    </w:lvl>
    <w:lvl w:ilvl="1" w:tentative="0">
      <w:start w:val="1"/>
      <w:numFmt w:val="decimal"/>
      <w:lvlText w:val="%1.%2"/>
      <w:lvlJc w:val="left"/>
      <w:pPr>
        <w:ind w:left="4175" w:hanging="702"/>
        <w:jc w:val="right"/>
      </w:pPr>
      <w:rPr>
        <w:rFonts w:hint="default" w:ascii="黑体" w:hAnsi="黑体" w:eastAsia="黑体" w:cs="黑体"/>
        <w:spacing w:val="-2"/>
        <w:w w:val="100"/>
        <w:sz w:val="28"/>
        <w:szCs w:val="28"/>
        <w:lang w:val="zh-CN" w:eastAsia="zh-CN" w:bidi="zh-CN"/>
      </w:rPr>
    </w:lvl>
    <w:lvl w:ilvl="2" w:tentative="0">
      <w:start w:val="0"/>
      <w:numFmt w:val="bullet"/>
      <w:lvlText w:val="•"/>
      <w:lvlJc w:val="left"/>
      <w:pPr>
        <w:ind w:left="4320" w:hanging="702"/>
      </w:pPr>
      <w:rPr>
        <w:rFonts w:hint="default"/>
        <w:lang w:val="zh-CN" w:eastAsia="zh-CN" w:bidi="zh-CN"/>
      </w:rPr>
    </w:lvl>
    <w:lvl w:ilvl="3" w:tentative="0">
      <w:start w:val="0"/>
      <w:numFmt w:val="bullet"/>
      <w:lvlText w:val="•"/>
      <w:lvlJc w:val="left"/>
      <w:pPr>
        <w:ind w:left="4876" w:hanging="702"/>
      </w:pPr>
      <w:rPr>
        <w:rFonts w:hint="default"/>
        <w:lang w:val="zh-CN" w:eastAsia="zh-CN" w:bidi="zh-CN"/>
      </w:rPr>
    </w:lvl>
    <w:lvl w:ilvl="4" w:tentative="0">
      <w:start w:val="0"/>
      <w:numFmt w:val="bullet"/>
      <w:lvlText w:val="•"/>
      <w:lvlJc w:val="left"/>
      <w:pPr>
        <w:ind w:left="5432" w:hanging="702"/>
      </w:pPr>
      <w:rPr>
        <w:rFonts w:hint="default"/>
        <w:lang w:val="zh-CN" w:eastAsia="zh-CN" w:bidi="zh-CN"/>
      </w:rPr>
    </w:lvl>
    <w:lvl w:ilvl="5" w:tentative="0">
      <w:start w:val="0"/>
      <w:numFmt w:val="bullet"/>
      <w:lvlText w:val="•"/>
      <w:lvlJc w:val="left"/>
      <w:pPr>
        <w:ind w:left="5988" w:hanging="702"/>
      </w:pPr>
      <w:rPr>
        <w:rFonts w:hint="default"/>
        <w:lang w:val="zh-CN" w:eastAsia="zh-CN" w:bidi="zh-CN"/>
      </w:rPr>
    </w:lvl>
    <w:lvl w:ilvl="6" w:tentative="0">
      <w:start w:val="0"/>
      <w:numFmt w:val="bullet"/>
      <w:lvlText w:val="•"/>
      <w:lvlJc w:val="left"/>
      <w:pPr>
        <w:ind w:left="6544" w:hanging="702"/>
      </w:pPr>
      <w:rPr>
        <w:rFonts w:hint="default"/>
        <w:lang w:val="zh-CN" w:eastAsia="zh-CN" w:bidi="zh-CN"/>
      </w:rPr>
    </w:lvl>
    <w:lvl w:ilvl="7" w:tentative="0">
      <w:start w:val="0"/>
      <w:numFmt w:val="bullet"/>
      <w:lvlText w:val="•"/>
      <w:lvlJc w:val="left"/>
      <w:pPr>
        <w:ind w:left="7100" w:hanging="702"/>
      </w:pPr>
      <w:rPr>
        <w:rFonts w:hint="default"/>
        <w:lang w:val="zh-CN" w:eastAsia="zh-CN" w:bidi="zh-CN"/>
      </w:rPr>
    </w:lvl>
    <w:lvl w:ilvl="8" w:tentative="0">
      <w:start w:val="0"/>
      <w:numFmt w:val="bullet"/>
      <w:lvlText w:val="•"/>
      <w:lvlJc w:val="left"/>
      <w:pPr>
        <w:ind w:left="7656" w:hanging="702"/>
      </w:pPr>
      <w:rPr>
        <w:rFonts w:hint="default"/>
        <w:lang w:val="zh-CN" w:eastAsia="zh-CN" w:bidi="zh-CN"/>
      </w:rPr>
    </w:lvl>
  </w:abstractNum>
  <w:abstractNum w:abstractNumId="27">
    <w:nsid w:val="629F7852"/>
    <w:multiLevelType w:val="multilevel"/>
    <w:tmpl w:val="629F7852"/>
    <w:lvl w:ilvl="0" w:tentative="0">
      <w:start w:val="6"/>
      <w:numFmt w:val="decimal"/>
      <w:lvlText w:val="%1"/>
      <w:lvlJc w:val="left"/>
      <w:pPr>
        <w:ind w:left="1107" w:hanging="848"/>
        <w:jc w:val="left"/>
      </w:pPr>
      <w:rPr>
        <w:rFonts w:hint="default"/>
        <w:lang w:val="zh-CN" w:eastAsia="zh-CN" w:bidi="zh-CN"/>
      </w:rPr>
    </w:lvl>
    <w:lvl w:ilvl="1" w:tentative="0">
      <w:start w:val="0"/>
      <w:numFmt w:val="decimal"/>
      <w:lvlText w:val="%1.%2"/>
      <w:lvlJc w:val="left"/>
      <w:pPr>
        <w:ind w:left="1107" w:hanging="848"/>
        <w:jc w:val="left"/>
      </w:pPr>
      <w:rPr>
        <w:rFonts w:hint="default"/>
        <w:lang w:val="zh-CN" w:eastAsia="zh-CN" w:bidi="zh-CN"/>
      </w:rPr>
    </w:lvl>
    <w:lvl w:ilvl="2" w:tentative="0">
      <w:start w:val="1"/>
      <w:numFmt w:val="decimal"/>
      <w:lvlText w:val="%1.%2.%3"/>
      <w:lvlJc w:val="left"/>
      <w:pPr>
        <w:ind w:left="1107"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3400" w:hanging="848"/>
      </w:pPr>
      <w:rPr>
        <w:rFonts w:hint="default"/>
        <w:lang w:val="zh-CN" w:eastAsia="zh-CN" w:bidi="zh-CN"/>
      </w:rPr>
    </w:lvl>
    <w:lvl w:ilvl="4" w:tentative="0">
      <w:start w:val="0"/>
      <w:numFmt w:val="bullet"/>
      <w:lvlText w:val="•"/>
      <w:lvlJc w:val="left"/>
      <w:pPr>
        <w:ind w:left="4167" w:hanging="848"/>
      </w:pPr>
      <w:rPr>
        <w:rFonts w:hint="default"/>
        <w:lang w:val="zh-CN" w:eastAsia="zh-CN" w:bidi="zh-CN"/>
      </w:rPr>
    </w:lvl>
    <w:lvl w:ilvl="5" w:tentative="0">
      <w:start w:val="0"/>
      <w:numFmt w:val="bullet"/>
      <w:lvlText w:val="•"/>
      <w:lvlJc w:val="left"/>
      <w:pPr>
        <w:ind w:left="4934" w:hanging="848"/>
      </w:pPr>
      <w:rPr>
        <w:rFonts w:hint="default"/>
        <w:lang w:val="zh-CN" w:eastAsia="zh-CN" w:bidi="zh-CN"/>
      </w:rPr>
    </w:lvl>
    <w:lvl w:ilvl="6" w:tentative="0">
      <w:start w:val="0"/>
      <w:numFmt w:val="bullet"/>
      <w:lvlText w:val="•"/>
      <w:lvlJc w:val="left"/>
      <w:pPr>
        <w:ind w:left="5701" w:hanging="848"/>
      </w:pPr>
      <w:rPr>
        <w:rFonts w:hint="default"/>
        <w:lang w:val="zh-CN" w:eastAsia="zh-CN" w:bidi="zh-CN"/>
      </w:rPr>
    </w:lvl>
    <w:lvl w:ilvl="7" w:tentative="0">
      <w:start w:val="0"/>
      <w:numFmt w:val="bullet"/>
      <w:lvlText w:val="•"/>
      <w:lvlJc w:val="left"/>
      <w:pPr>
        <w:ind w:left="6468" w:hanging="848"/>
      </w:pPr>
      <w:rPr>
        <w:rFonts w:hint="default"/>
        <w:lang w:val="zh-CN" w:eastAsia="zh-CN" w:bidi="zh-CN"/>
      </w:rPr>
    </w:lvl>
    <w:lvl w:ilvl="8" w:tentative="0">
      <w:start w:val="0"/>
      <w:numFmt w:val="bullet"/>
      <w:lvlText w:val="•"/>
      <w:lvlJc w:val="left"/>
      <w:pPr>
        <w:ind w:left="7235" w:hanging="848"/>
      </w:pPr>
      <w:rPr>
        <w:rFonts w:hint="default"/>
        <w:lang w:val="zh-CN" w:eastAsia="zh-CN" w:bidi="zh-CN"/>
      </w:rPr>
    </w:lvl>
  </w:abstractNum>
  <w:abstractNum w:abstractNumId="28">
    <w:nsid w:val="72183CF9"/>
    <w:multiLevelType w:val="multilevel"/>
    <w:tmpl w:val="72183CF9"/>
    <w:lvl w:ilvl="0" w:tentative="0">
      <w:start w:val="4"/>
      <w:numFmt w:val="decimal"/>
      <w:lvlText w:val="%1"/>
      <w:lvlJc w:val="left"/>
      <w:pPr>
        <w:ind w:left="1107" w:hanging="848"/>
        <w:jc w:val="left"/>
      </w:pPr>
      <w:rPr>
        <w:rFonts w:hint="default"/>
        <w:lang w:val="zh-CN" w:eastAsia="zh-CN" w:bidi="zh-CN"/>
      </w:rPr>
    </w:lvl>
    <w:lvl w:ilvl="1" w:tentative="0">
      <w:start w:val="2"/>
      <w:numFmt w:val="decimal"/>
      <w:lvlText w:val="%1.%2"/>
      <w:lvlJc w:val="left"/>
      <w:pPr>
        <w:ind w:left="1107" w:hanging="848"/>
        <w:jc w:val="left"/>
      </w:pPr>
      <w:rPr>
        <w:rFonts w:hint="default"/>
        <w:lang w:val="zh-CN" w:eastAsia="zh-CN" w:bidi="zh-CN"/>
      </w:rPr>
    </w:lvl>
    <w:lvl w:ilvl="2" w:tentative="0">
      <w:start w:val="1"/>
      <w:numFmt w:val="decimal"/>
      <w:lvlText w:val="%1.%2.%3"/>
      <w:lvlJc w:val="left"/>
      <w:pPr>
        <w:ind w:left="1107" w:hanging="848"/>
        <w:jc w:val="left"/>
      </w:pPr>
      <w:rPr>
        <w:rFonts w:hint="default" w:ascii="宋体" w:hAnsi="宋体" w:eastAsia="宋体" w:cs="宋体"/>
        <w:b/>
        <w:bCs/>
        <w:spacing w:val="0"/>
        <w:w w:val="99"/>
        <w:sz w:val="24"/>
        <w:szCs w:val="24"/>
        <w:lang w:val="zh-CN" w:eastAsia="zh-CN" w:bidi="zh-CN"/>
      </w:rPr>
    </w:lvl>
    <w:lvl w:ilvl="3" w:tentative="0">
      <w:start w:val="1"/>
      <w:numFmt w:val="decimal"/>
      <w:lvlText w:val="%4"/>
      <w:lvlJc w:val="left"/>
      <w:pPr>
        <w:ind w:left="260" w:hanging="365"/>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656" w:hanging="365"/>
      </w:pPr>
      <w:rPr>
        <w:rFonts w:hint="default"/>
        <w:lang w:val="zh-CN" w:eastAsia="zh-CN" w:bidi="zh-CN"/>
      </w:rPr>
    </w:lvl>
    <w:lvl w:ilvl="5" w:tentative="0">
      <w:start w:val="0"/>
      <w:numFmt w:val="bullet"/>
      <w:lvlText w:val="•"/>
      <w:lvlJc w:val="left"/>
      <w:pPr>
        <w:ind w:left="4508" w:hanging="365"/>
      </w:pPr>
      <w:rPr>
        <w:rFonts w:hint="default"/>
        <w:lang w:val="zh-CN" w:eastAsia="zh-CN" w:bidi="zh-CN"/>
      </w:rPr>
    </w:lvl>
    <w:lvl w:ilvl="6" w:tentative="0">
      <w:start w:val="0"/>
      <w:numFmt w:val="bullet"/>
      <w:lvlText w:val="•"/>
      <w:lvlJc w:val="left"/>
      <w:pPr>
        <w:ind w:left="5360" w:hanging="365"/>
      </w:pPr>
      <w:rPr>
        <w:rFonts w:hint="default"/>
        <w:lang w:val="zh-CN" w:eastAsia="zh-CN" w:bidi="zh-CN"/>
      </w:rPr>
    </w:lvl>
    <w:lvl w:ilvl="7" w:tentative="0">
      <w:start w:val="0"/>
      <w:numFmt w:val="bullet"/>
      <w:lvlText w:val="•"/>
      <w:lvlJc w:val="left"/>
      <w:pPr>
        <w:ind w:left="6212" w:hanging="365"/>
      </w:pPr>
      <w:rPr>
        <w:rFonts w:hint="default"/>
        <w:lang w:val="zh-CN" w:eastAsia="zh-CN" w:bidi="zh-CN"/>
      </w:rPr>
    </w:lvl>
    <w:lvl w:ilvl="8" w:tentative="0">
      <w:start w:val="0"/>
      <w:numFmt w:val="bullet"/>
      <w:lvlText w:val="•"/>
      <w:lvlJc w:val="left"/>
      <w:pPr>
        <w:ind w:left="7064" w:hanging="365"/>
      </w:pPr>
      <w:rPr>
        <w:rFonts w:hint="default"/>
        <w:lang w:val="zh-CN" w:eastAsia="zh-CN" w:bidi="zh-CN"/>
      </w:rPr>
    </w:lvl>
  </w:abstractNum>
  <w:abstractNum w:abstractNumId="29">
    <w:nsid w:val="77ECEA79"/>
    <w:multiLevelType w:val="multilevel"/>
    <w:tmpl w:val="77ECEA79"/>
    <w:lvl w:ilvl="0" w:tentative="0">
      <w:start w:val="5"/>
      <w:numFmt w:val="decimal"/>
      <w:lvlText w:val="%1"/>
      <w:lvlJc w:val="left"/>
      <w:pPr>
        <w:ind w:left="920" w:hanging="660"/>
        <w:jc w:val="left"/>
      </w:pPr>
      <w:rPr>
        <w:rFonts w:hint="default"/>
        <w:lang w:val="zh-CN" w:eastAsia="zh-CN" w:bidi="zh-CN"/>
      </w:rPr>
    </w:lvl>
    <w:lvl w:ilvl="1" w:tentative="0">
      <w:start w:val="5"/>
      <w:numFmt w:val="decimal"/>
      <w:lvlText w:val="%1.%2"/>
      <w:lvlJc w:val="left"/>
      <w:pPr>
        <w:ind w:left="920" w:hanging="660"/>
        <w:jc w:val="left"/>
      </w:pPr>
      <w:rPr>
        <w:rFonts w:hint="default"/>
        <w:lang w:val="zh-CN" w:eastAsia="zh-CN" w:bidi="zh-CN"/>
      </w:rPr>
    </w:lvl>
    <w:lvl w:ilvl="2" w:tentative="0">
      <w:start w:val="3"/>
      <w:numFmt w:val="decimal"/>
      <w:lvlText w:val="%1.%2.%3"/>
      <w:lvlJc w:val="left"/>
      <w:pPr>
        <w:ind w:left="920" w:hanging="660"/>
        <w:jc w:val="left"/>
      </w:pPr>
      <w:rPr>
        <w:rFonts w:hint="default"/>
        <w:w w:val="100"/>
        <w:lang w:val="zh-CN" w:eastAsia="zh-CN" w:bidi="zh-CN"/>
      </w:rPr>
    </w:lvl>
    <w:lvl w:ilvl="3" w:tentative="0">
      <w:start w:val="1"/>
      <w:numFmt w:val="decimal"/>
      <w:lvlText w:val="%4"/>
      <w:lvlJc w:val="left"/>
      <w:pPr>
        <w:ind w:left="260" w:hanging="401"/>
        <w:jc w:val="left"/>
      </w:pPr>
      <w:rPr>
        <w:rFonts w:hint="default" w:ascii="宋体" w:hAnsi="宋体" w:eastAsia="宋体" w:cs="宋体"/>
        <w:b/>
        <w:bCs/>
        <w:w w:val="99"/>
        <w:sz w:val="24"/>
        <w:szCs w:val="24"/>
        <w:lang w:val="zh-CN" w:eastAsia="zh-CN" w:bidi="zh-CN"/>
      </w:rPr>
    </w:lvl>
    <w:lvl w:ilvl="4" w:tentative="0">
      <w:start w:val="0"/>
      <w:numFmt w:val="bullet"/>
      <w:lvlText w:val="•"/>
      <w:lvlJc w:val="left"/>
      <w:pPr>
        <w:ind w:left="3536" w:hanging="401"/>
      </w:pPr>
      <w:rPr>
        <w:rFonts w:hint="default"/>
        <w:lang w:val="zh-CN" w:eastAsia="zh-CN" w:bidi="zh-CN"/>
      </w:rPr>
    </w:lvl>
    <w:lvl w:ilvl="5" w:tentative="0">
      <w:start w:val="0"/>
      <w:numFmt w:val="bullet"/>
      <w:lvlText w:val="•"/>
      <w:lvlJc w:val="left"/>
      <w:pPr>
        <w:ind w:left="4408" w:hanging="401"/>
      </w:pPr>
      <w:rPr>
        <w:rFonts w:hint="default"/>
        <w:lang w:val="zh-CN" w:eastAsia="zh-CN" w:bidi="zh-CN"/>
      </w:rPr>
    </w:lvl>
    <w:lvl w:ilvl="6" w:tentative="0">
      <w:start w:val="0"/>
      <w:numFmt w:val="bullet"/>
      <w:lvlText w:val="•"/>
      <w:lvlJc w:val="left"/>
      <w:pPr>
        <w:ind w:left="5280" w:hanging="401"/>
      </w:pPr>
      <w:rPr>
        <w:rFonts w:hint="default"/>
        <w:lang w:val="zh-CN" w:eastAsia="zh-CN" w:bidi="zh-CN"/>
      </w:rPr>
    </w:lvl>
    <w:lvl w:ilvl="7" w:tentative="0">
      <w:start w:val="0"/>
      <w:numFmt w:val="bullet"/>
      <w:lvlText w:val="•"/>
      <w:lvlJc w:val="left"/>
      <w:pPr>
        <w:ind w:left="6152" w:hanging="401"/>
      </w:pPr>
      <w:rPr>
        <w:rFonts w:hint="default"/>
        <w:lang w:val="zh-CN" w:eastAsia="zh-CN" w:bidi="zh-CN"/>
      </w:rPr>
    </w:lvl>
    <w:lvl w:ilvl="8" w:tentative="0">
      <w:start w:val="0"/>
      <w:numFmt w:val="bullet"/>
      <w:lvlText w:val="•"/>
      <w:lvlJc w:val="left"/>
      <w:pPr>
        <w:ind w:left="7024" w:hanging="401"/>
      </w:pPr>
      <w:rPr>
        <w:rFonts w:hint="default"/>
        <w:lang w:val="zh-CN" w:eastAsia="zh-CN" w:bidi="zh-CN"/>
      </w:rPr>
    </w:lvl>
  </w:abstractNum>
  <w:abstractNum w:abstractNumId="30">
    <w:nsid w:val="79AA4FA4"/>
    <w:multiLevelType w:val="multilevel"/>
    <w:tmpl w:val="79AA4FA4"/>
    <w:lvl w:ilvl="0" w:tentative="0">
      <w:start w:val="4"/>
      <w:numFmt w:val="decimal"/>
      <w:lvlText w:val="%1"/>
      <w:lvlJc w:val="left"/>
      <w:pPr>
        <w:ind w:left="260" w:hanging="848"/>
        <w:jc w:val="left"/>
      </w:pPr>
      <w:rPr>
        <w:rFonts w:hint="default"/>
        <w:lang w:val="zh-CN" w:eastAsia="zh-CN" w:bidi="zh-CN"/>
      </w:rPr>
    </w:lvl>
    <w:lvl w:ilvl="1" w:tentative="0">
      <w:start w:val="3"/>
      <w:numFmt w:val="decimal"/>
      <w:lvlText w:val="%1.%2"/>
      <w:lvlJc w:val="left"/>
      <w:pPr>
        <w:ind w:left="260" w:hanging="848"/>
        <w:jc w:val="left"/>
      </w:pPr>
      <w:rPr>
        <w:rFonts w:hint="default"/>
        <w:lang w:val="zh-CN" w:eastAsia="zh-CN" w:bidi="zh-CN"/>
      </w:rPr>
    </w:lvl>
    <w:lvl w:ilvl="2" w:tentative="0">
      <w:start w:val="1"/>
      <w:numFmt w:val="decimal"/>
      <w:lvlText w:val="%1.%2.%3"/>
      <w:lvlJc w:val="left"/>
      <w:pPr>
        <w:ind w:left="260" w:hanging="848"/>
        <w:jc w:val="left"/>
      </w:pPr>
      <w:rPr>
        <w:rFonts w:hint="default" w:ascii="宋体" w:hAnsi="宋体" w:eastAsia="宋体" w:cs="宋体"/>
        <w:b/>
        <w:bCs/>
        <w:spacing w:val="0"/>
        <w:w w:val="99"/>
        <w:sz w:val="24"/>
        <w:szCs w:val="24"/>
        <w:lang w:val="zh-CN" w:eastAsia="zh-CN" w:bidi="zh-CN"/>
      </w:rPr>
    </w:lvl>
    <w:lvl w:ilvl="3" w:tentative="0">
      <w:start w:val="0"/>
      <w:numFmt w:val="bullet"/>
      <w:lvlText w:val="•"/>
      <w:lvlJc w:val="left"/>
      <w:pPr>
        <w:ind w:left="2812" w:hanging="848"/>
      </w:pPr>
      <w:rPr>
        <w:rFonts w:hint="default"/>
        <w:lang w:val="zh-CN" w:eastAsia="zh-CN" w:bidi="zh-CN"/>
      </w:rPr>
    </w:lvl>
    <w:lvl w:ilvl="4" w:tentative="0">
      <w:start w:val="0"/>
      <w:numFmt w:val="bullet"/>
      <w:lvlText w:val="•"/>
      <w:lvlJc w:val="left"/>
      <w:pPr>
        <w:ind w:left="3663" w:hanging="848"/>
      </w:pPr>
      <w:rPr>
        <w:rFonts w:hint="default"/>
        <w:lang w:val="zh-CN" w:eastAsia="zh-CN" w:bidi="zh-CN"/>
      </w:rPr>
    </w:lvl>
    <w:lvl w:ilvl="5" w:tentative="0">
      <w:start w:val="0"/>
      <w:numFmt w:val="bullet"/>
      <w:lvlText w:val="•"/>
      <w:lvlJc w:val="left"/>
      <w:pPr>
        <w:ind w:left="4514" w:hanging="848"/>
      </w:pPr>
      <w:rPr>
        <w:rFonts w:hint="default"/>
        <w:lang w:val="zh-CN" w:eastAsia="zh-CN" w:bidi="zh-CN"/>
      </w:rPr>
    </w:lvl>
    <w:lvl w:ilvl="6" w:tentative="0">
      <w:start w:val="0"/>
      <w:numFmt w:val="bullet"/>
      <w:lvlText w:val="•"/>
      <w:lvlJc w:val="left"/>
      <w:pPr>
        <w:ind w:left="5365" w:hanging="848"/>
      </w:pPr>
      <w:rPr>
        <w:rFonts w:hint="default"/>
        <w:lang w:val="zh-CN" w:eastAsia="zh-CN" w:bidi="zh-CN"/>
      </w:rPr>
    </w:lvl>
    <w:lvl w:ilvl="7" w:tentative="0">
      <w:start w:val="0"/>
      <w:numFmt w:val="bullet"/>
      <w:lvlText w:val="•"/>
      <w:lvlJc w:val="left"/>
      <w:pPr>
        <w:ind w:left="6216" w:hanging="848"/>
      </w:pPr>
      <w:rPr>
        <w:rFonts w:hint="default"/>
        <w:lang w:val="zh-CN" w:eastAsia="zh-CN" w:bidi="zh-CN"/>
      </w:rPr>
    </w:lvl>
    <w:lvl w:ilvl="8" w:tentative="0">
      <w:start w:val="0"/>
      <w:numFmt w:val="bullet"/>
      <w:lvlText w:val="•"/>
      <w:lvlJc w:val="left"/>
      <w:pPr>
        <w:ind w:left="7067" w:hanging="848"/>
      </w:pPr>
      <w:rPr>
        <w:rFonts w:hint="default"/>
        <w:lang w:val="zh-CN" w:eastAsia="zh-CN" w:bidi="zh-CN"/>
      </w:rPr>
    </w:lvl>
  </w:abstractNum>
  <w:abstractNum w:abstractNumId="31">
    <w:nsid w:val="7DEC2089"/>
    <w:multiLevelType w:val="multilevel"/>
    <w:tmpl w:val="7DEC2089"/>
    <w:lvl w:ilvl="0" w:tentative="0">
      <w:start w:val="3"/>
      <w:numFmt w:val="decimal"/>
      <w:lvlText w:val="%1"/>
      <w:lvlJc w:val="left"/>
      <w:pPr>
        <w:ind w:left="625" w:hanging="360"/>
        <w:jc w:val="left"/>
      </w:pPr>
      <w:rPr>
        <w:rFonts w:hint="default" w:ascii="宋体" w:hAnsi="宋体" w:eastAsia="宋体" w:cs="宋体"/>
        <w:w w:val="100"/>
        <w:sz w:val="24"/>
        <w:szCs w:val="24"/>
        <w:lang w:val="zh-CN" w:eastAsia="zh-CN" w:bidi="zh-CN"/>
      </w:rPr>
    </w:lvl>
    <w:lvl w:ilvl="1" w:tentative="0">
      <w:start w:val="1"/>
      <w:numFmt w:val="decimal"/>
      <w:lvlText w:val="%2."/>
      <w:lvlJc w:val="left"/>
      <w:pPr>
        <w:ind w:left="3959" w:hanging="454"/>
        <w:jc w:val="left"/>
      </w:pPr>
      <w:rPr>
        <w:rFonts w:hint="default" w:ascii="宋体" w:hAnsi="宋体" w:eastAsia="宋体" w:cs="宋体"/>
        <w:b/>
        <w:bCs/>
        <w:spacing w:val="0"/>
        <w:w w:val="99"/>
        <w:sz w:val="30"/>
        <w:szCs w:val="30"/>
        <w:lang w:val="zh-CN" w:eastAsia="zh-CN" w:bidi="zh-CN"/>
      </w:rPr>
    </w:lvl>
    <w:lvl w:ilvl="2" w:tentative="0">
      <w:start w:val="0"/>
      <w:numFmt w:val="bullet"/>
      <w:lvlText w:val="•"/>
      <w:lvlJc w:val="left"/>
      <w:pPr>
        <w:ind w:left="4494" w:hanging="454"/>
      </w:pPr>
      <w:rPr>
        <w:rFonts w:hint="default"/>
        <w:lang w:val="zh-CN" w:eastAsia="zh-CN" w:bidi="zh-CN"/>
      </w:rPr>
    </w:lvl>
    <w:lvl w:ilvl="3" w:tentative="0">
      <w:start w:val="0"/>
      <w:numFmt w:val="bullet"/>
      <w:lvlText w:val="•"/>
      <w:lvlJc w:val="left"/>
      <w:pPr>
        <w:ind w:left="5028" w:hanging="454"/>
      </w:pPr>
      <w:rPr>
        <w:rFonts w:hint="default"/>
        <w:lang w:val="zh-CN" w:eastAsia="zh-CN" w:bidi="zh-CN"/>
      </w:rPr>
    </w:lvl>
    <w:lvl w:ilvl="4" w:tentative="0">
      <w:start w:val="0"/>
      <w:numFmt w:val="bullet"/>
      <w:lvlText w:val="•"/>
      <w:lvlJc w:val="left"/>
      <w:pPr>
        <w:ind w:left="5562" w:hanging="454"/>
      </w:pPr>
      <w:rPr>
        <w:rFonts w:hint="default"/>
        <w:lang w:val="zh-CN" w:eastAsia="zh-CN" w:bidi="zh-CN"/>
      </w:rPr>
    </w:lvl>
    <w:lvl w:ilvl="5" w:tentative="0">
      <w:start w:val="0"/>
      <w:numFmt w:val="bullet"/>
      <w:lvlText w:val="•"/>
      <w:lvlJc w:val="left"/>
      <w:pPr>
        <w:ind w:left="6097" w:hanging="454"/>
      </w:pPr>
      <w:rPr>
        <w:rFonts w:hint="default"/>
        <w:lang w:val="zh-CN" w:eastAsia="zh-CN" w:bidi="zh-CN"/>
      </w:rPr>
    </w:lvl>
    <w:lvl w:ilvl="6" w:tentative="0">
      <w:start w:val="0"/>
      <w:numFmt w:val="bullet"/>
      <w:lvlText w:val="•"/>
      <w:lvlJc w:val="left"/>
      <w:pPr>
        <w:ind w:left="6631" w:hanging="454"/>
      </w:pPr>
      <w:rPr>
        <w:rFonts w:hint="default"/>
        <w:lang w:val="zh-CN" w:eastAsia="zh-CN" w:bidi="zh-CN"/>
      </w:rPr>
    </w:lvl>
    <w:lvl w:ilvl="7" w:tentative="0">
      <w:start w:val="0"/>
      <w:numFmt w:val="bullet"/>
      <w:lvlText w:val="•"/>
      <w:lvlJc w:val="left"/>
      <w:pPr>
        <w:ind w:left="7165" w:hanging="454"/>
      </w:pPr>
      <w:rPr>
        <w:rFonts w:hint="default"/>
        <w:lang w:val="zh-CN" w:eastAsia="zh-CN" w:bidi="zh-CN"/>
      </w:rPr>
    </w:lvl>
    <w:lvl w:ilvl="8" w:tentative="0">
      <w:start w:val="0"/>
      <w:numFmt w:val="bullet"/>
      <w:lvlText w:val="•"/>
      <w:lvlJc w:val="left"/>
      <w:pPr>
        <w:ind w:left="7700" w:hanging="454"/>
      </w:pPr>
      <w:rPr>
        <w:rFonts w:hint="default"/>
        <w:lang w:val="zh-CN" w:eastAsia="zh-CN" w:bidi="zh-CN"/>
      </w:rPr>
    </w:lvl>
  </w:abstractNum>
  <w:num w:numId="1">
    <w:abstractNumId w:val="12"/>
  </w:num>
  <w:num w:numId="2">
    <w:abstractNumId w:val="26"/>
  </w:num>
  <w:num w:numId="3">
    <w:abstractNumId w:val="5"/>
  </w:num>
  <w:num w:numId="4">
    <w:abstractNumId w:val="22"/>
  </w:num>
  <w:num w:numId="5">
    <w:abstractNumId w:val="14"/>
  </w:num>
  <w:num w:numId="6">
    <w:abstractNumId w:val="18"/>
  </w:num>
  <w:num w:numId="7">
    <w:abstractNumId w:val="28"/>
  </w:num>
  <w:num w:numId="8">
    <w:abstractNumId w:val="13"/>
  </w:num>
  <w:num w:numId="9">
    <w:abstractNumId w:val="2"/>
  </w:num>
  <w:num w:numId="10">
    <w:abstractNumId w:val="19"/>
  </w:num>
  <w:num w:numId="11">
    <w:abstractNumId w:val="16"/>
  </w:num>
  <w:num w:numId="12">
    <w:abstractNumId w:val="29"/>
  </w:num>
  <w:num w:numId="13">
    <w:abstractNumId w:val="21"/>
  </w:num>
  <w:num w:numId="14">
    <w:abstractNumId w:val="27"/>
  </w:num>
  <w:num w:numId="15">
    <w:abstractNumId w:val="6"/>
  </w:num>
  <w:num w:numId="16">
    <w:abstractNumId w:val="24"/>
  </w:num>
  <w:num w:numId="17">
    <w:abstractNumId w:val="3"/>
  </w:num>
  <w:num w:numId="18">
    <w:abstractNumId w:val="7"/>
  </w:num>
  <w:num w:numId="19">
    <w:abstractNumId w:val="4"/>
  </w:num>
  <w:num w:numId="20">
    <w:abstractNumId w:val="25"/>
  </w:num>
  <w:num w:numId="21">
    <w:abstractNumId w:val="11"/>
  </w:num>
  <w:num w:numId="22">
    <w:abstractNumId w:val="15"/>
  </w:num>
  <w:num w:numId="23">
    <w:abstractNumId w:val="9"/>
  </w:num>
  <w:num w:numId="24">
    <w:abstractNumId w:val="31"/>
  </w:num>
  <w:num w:numId="25">
    <w:abstractNumId w:val="17"/>
  </w:num>
  <w:num w:numId="26">
    <w:abstractNumId w:val="23"/>
  </w:num>
  <w:num w:numId="27">
    <w:abstractNumId w:val="10"/>
  </w:num>
  <w:num w:numId="28">
    <w:abstractNumId w:val="8"/>
  </w:num>
  <w:num w:numId="29">
    <w:abstractNumId w:val="20"/>
  </w:num>
  <w:num w:numId="30">
    <w:abstractNumId w:val="30"/>
  </w:num>
  <w:num w:numId="31">
    <w:abstractNumId w:val="1"/>
  </w:num>
  <w:num w:numId="3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nrf">
    <w15:presenceInfo w15:providerId="None" w15:userId="hnrf"/>
  </w15:person>
  <w15:person w15:author="xjkp">
    <w15:presenceInfo w15:providerId="None" w15:userId="xjk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trackRevisions w:val="1"/>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NzA1NzVjN2YxMjI5ZDI2MGZkYjVlZGE4ZmE5ODYifQ=="/>
  </w:docVars>
  <w:rsids>
    <w:rsidRoot w:val="00EC1DBB"/>
    <w:rsid w:val="00155351"/>
    <w:rsid w:val="0029088C"/>
    <w:rsid w:val="006D177A"/>
    <w:rsid w:val="006F4209"/>
    <w:rsid w:val="009F5829"/>
    <w:rsid w:val="00A97848"/>
    <w:rsid w:val="00B66ACB"/>
    <w:rsid w:val="00B76409"/>
    <w:rsid w:val="00D65AE8"/>
    <w:rsid w:val="00E30372"/>
    <w:rsid w:val="00EB57FD"/>
    <w:rsid w:val="00EC1DBB"/>
    <w:rsid w:val="012313A8"/>
    <w:rsid w:val="01543C57"/>
    <w:rsid w:val="01A56261"/>
    <w:rsid w:val="01CC1626"/>
    <w:rsid w:val="01E7687A"/>
    <w:rsid w:val="01EA636A"/>
    <w:rsid w:val="02581B8E"/>
    <w:rsid w:val="02E80A0F"/>
    <w:rsid w:val="02E967DA"/>
    <w:rsid w:val="02F310BD"/>
    <w:rsid w:val="030D604F"/>
    <w:rsid w:val="035241C7"/>
    <w:rsid w:val="0381685A"/>
    <w:rsid w:val="039C3694"/>
    <w:rsid w:val="041A6367"/>
    <w:rsid w:val="045D1075"/>
    <w:rsid w:val="04C64E6C"/>
    <w:rsid w:val="04E2671E"/>
    <w:rsid w:val="04FA2890"/>
    <w:rsid w:val="05015EA4"/>
    <w:rsid w:val="052B1173"/>
    <w:rsid w:val="053502B4"/>
    <w:rsid w:val="055F2BCB"/>
    <w:rsid w:val="05E91346"/>
    <w:rsid w:val="06320987"/>
    <w:rsid w:val="06610827"/>
    <w:rsid w:val="06622973"/>
    <w:rsid w:val="06644E03"/>
    <w:rsid w:val="069D7E4F"/>
    <w:rsid w:val="074309F6"/>
    <w:rsid w:val="07AF3996"/>
    <w:rsid w:val="07DE427B"/>
    <w:rsid w:val="07E07FF3"/>
    <w:rsid w:val="07F119A4"/>
    <w:rsid w:val="080C3B1E"/>
    <w:rsid w:val="08157B32"/>
    <w:rsid w:val="0828199A"/>
    <w:rsid w:val="083B791F"/>
    <w:rsid w:val="08555292"/>
    <w:rsid w:val="088F42E5"/>
    <w:rsid w:val="089332B7"/>
    <w:rsid w:val="08AB4E3F"/>
    <w:rsid w:val="08C84414"/>
    <w:rsid w:val="09713237"/>
    <w:rsid w:val="097525CD"/>
    <w:rsid w:val="097F1A8E"/>
    <w:rsid w:val="09EC7123"/>
    <w:rsid w:val="0A067AB9"/>
    <w:rsid w:val="0A072FAC"/>
    <w:rsid w:val="0A0B0C4F"/>
    <w:rsid w:val="0A5417EF"/>
    <w:rsid w:val="0A5B7E05"/>
    <w:rsid w:val="0A606EFA"/>
    <w:rsid w:val="0A906214"/>
    <w:rsid w:val="0AAC78F4"/>
    <w:rsid w:val="0AEE6ECB"/>
    <w:rsid w:val="0B0E149A"/>
    <w:rsid w:val="0B0F299D"/>
    <w:rsid w:val="0B2406B8"/>
    <w:rsid w:val="0B2D79F3"/>
    <w:rsid w:val="0B517F8F"/>
    <w:rsid w:val="0B8E1D75"/>
    <w:rsid w:val="0B9C6927"/>
    <w:rsid w:val="0BDE0CED"/>
    <w:rsid w:val="0C14470F"/>
    <w:rsid w:val="0C274FA3"/>
    <w:rsid w:val="0C965124"/>
    <w:rsid w:val="0C992E66"/>
    <w:rsid w:val="0D774F56"/>
    <w:rsid w:val="0D9F674C"/>
    <w:rsid w:val="0DB461AA"/>
    <w:rsid w:val="0DBC0BBA"/>
    <w:rsid w:val="0E4D7E46"/>
    <w:rsid w:val="0E7D7FA3"/>
    <w:rsid w:val="0E9C0022"/>
    <w:rsid w:val="0EA224A6"/>
    <w:rsid w:val="0ED65AEB"/>
    <w:rsid w:val="0EDD72BB"/>
    <w:rsid w:val="0F4E618A"/>
    <w:rsid w:val="0F50375E"/>
    <w:rsid w:val="0F6C4862"/>
    <w:rsid w:val="0F894149"/>
    <w:rsid w:val="0F916077"/>
    <w:rsid w:val="0FDA7A1E"/>
    <w:rsid w:val="10030D22"/>
    <w:rsid w:val="104135F9"/>
    <w:rsid w:val="10593038"/>
    <w:rsid w:val="10B070B8"/>
    <w:rsid w:val="10BE4C49"/>
    <w:rsid w:val="10EE19D3"/>
    <w:rsid w:val="12E60488"/>
    <w:rsid w:val="137912FC"/>
    <w:rsid w:val="13D34EB0"/>
    <w:rsid w:val="13E454B0"/>
    <w:rsid w:val="13E477B1"/>
    <w:rsid w:val="13FE1223"/>
    <w:rsid w:val="141D25CF"/>
    <w:rsid w:val="14302F95"/>
    <w:rsid w:val="14353475"/>
    <w:rsid w:val="14537D9F"/>
    <w:rsid w:val="14977C8B"/>
    <w:rsid w:val="14BE790E"/>
    <w:rsid w:val="14D64C58"/>
    <w:rsid w:val="152139F9"/>
    <w:rsid w:val="1525275F"/>
    <w:rsid w:val="152770D2"/>
    <w:rsid w:val="152A41DB"/>
    <w:rsid w:val="157F6CF7"/>
    <w:rsid w:val="158741A4"/>
    <w:rsid w:val="15BE2D09"/>
    <w:rsid w:val="15E15DE2"/>
    <w:rsid w:val="161517B0"/>
    <w:rsid w:val="161C5A1E"/>
    <w:rsid w:val="164C1257"/>
    <w:rsid w:val="16544A83"/>
    <w:rsid w:val="165C1C77"/>
    <w:rsid w:val="16652CFE"/>
    <w:rsid w:val="16920812"/>
    <w:rsid w:val="169959F8"/>
    <w:rsid w:val="16A91EF8"/>
    <w:rsid w:val="16BA5EB3"/>
    <w:rsid w:val="17571954"/>
    <w:rsid w:val="17616D8B"/>
    <w:rsid w:val="17F17FFA"/>
    <w:rsid w:val="181A30AD"/>
    <w:rsid w:val="183775FE"/>
    <w:rsid w:val="18383533"/>
    <w:rsid w:val="183C74C7"/>
    <w:rsid w:val="18574301"/>
    <w:rsid w:val="18893D8F"/>
    <w:rsid w:val="188D0D5F"/>
    <w:rsid w:val="18DA0D71"/>
    <w:rsid w:val="18E72AE9"/>
    <w:rsid w:val="18FC6C57"/>
    <w:rsid w:val="190F10F5"/>
    <w:rsid w:val="192341E3"/>
    <w:rsid w:val="19235F91"/>
    <w:rsid w:val="19564A63"/>
    <w:rsid w:val="19916D02"/>
    <w:rsid w:val="19AC0C1C"/>
    <w:rsid w:val="19F12168"/>
    <w:rsid w:val="19F31E08"/>
    <w:rsid w:val="1A2F668F"/>
    <w:rsid w:val="1A530633"/>
    <w:rsid w:val="1A7B3BAB"/>
    <w:rsid w:val="1AD53D1B"/>
    <w:rsid w:val="1B006AFF"/>
    <w:rsid w:val="1B124510"/>
    <w:rsid w:val="1B2F3F96"/>
    <w:rsid w:val="1B326960"/>
    <w:rsid w:val="1B775612"/>
    <w:rsid w:val="1B99078D"/>
    <w:rsid w:val="1BAF3882"/>
    <w:rsid w:val="1BDE0722"/>
    <w:rsid w:val="1C1C4F1A"/>
    <w:rsid w:val="1C2C1601"/>
    <w:rsid w:val="1C940F54"/>
    <w:rsid w:val="1CAB4C1C"/>
    <w:rsid w:val="1CBE6F7E"/>
    <w:rsid w:val="1CCF6C34"/>
    <w:rsid w:val="1CE178A0"/>
    <w:rsid w:val="1DCF66E8"/>
    <w:rsid w:val="1DDA6E3B"/>
    <w:rsid w:val="1DEC0485"/>
    <w:rsid w:val="1E621950"/>
    <w:rsid w:val="1E74728F"/>
    <w:rsid w:val="1EA628CB"/>
    <w:rsid w:val="1EB12B65"/>
    <w:rsid w:val="1EC02505"/>
    <w:rsid w:val="1EF5217E"/>
    <w:rsid w:val="1EFD7F14"/>
    <w:rsid w:val="1F026649"/>
    <w:rsid w:val="1F134B81"/>
    <w:rsid w:val="1F301408"/>
    <w:rsid w:val="1F7312F5"/>
    <w:rsid w:val="1F8D747A"/>
    <w:rsid w:val="20256A93"/>
    <w:rsid w:val="202D7BC4"/>
    <w:rsid w:val="203D202F"/>
    <w:rsid w:val="20915784"/>
    <w:rsid w:val="20C14879"/>
    <w:rsid w:val="20D5741D"/>
    <w:rsid w:val="20EE3329"/>
    <w:rsid w:val="215B4A46"/>
    <w:rsid w:val="219230DD"/>
    <w:rsid w:val="219560ED"/>
    <w:rsid w:val="21B26104"/>
    <w:rsid w:val="21ED5DD9"/>
    <w:rsid w:val="22230DB0"/>
    <w:rsid w:val="2234120F"/>
    <w:rsid w:val="223C00C4"/>
    <w:rsid w:val="22554749"/>
    <w:rsid w:val="22CD547A"/>
    <w:rsid w:val="22FA77F4"/>
    <w:rsid w:val="230F72AA"/>
    <w:rsid w:val="231B5F2B"/>
    <w:rsid w:val="233778CB"/>
    <w:rsid w:val="233D5EA2"/>
    <w:rsid w:val="234F3C99"/>
    <w:rsid w:val="238C2F78"/>
    <w:rsid w:val="239C706C"/>
    <w:rsid w:val="23F66C5F"/>
    <w:rsid w:val="241F37F9"/>
    <w:rsid w:val="243279D1"/>
    <w:rsid w:val="248D10AB"/>
    <w:rsid w:val="24A65CC9"/>
    <w:rsid w:val="24B1113E"/>
    <w:rsid w:val="24E26007"/>
    <w:rsid w:val="24E406C1"/>
    <w:rsid w:val="255120D8"/>
    <w:rsid w:val="25537BFE"/>
    <w:rsid w:val="25585215"/>
    <w:rsid w:val="25D54AB7"/>
    <w:rsid w:val="25DC7BF4"/>
    <w:rsid w:val="26030CF3"/>
    <w:rsid w:val="2671069A"/>
    <w:rsid w:val="267C3185"/>
    <w:rsid w:val="271C7879"/>
    <w:rsid w:val="274C6FFB"/>
    <w:rsid w:val="277420AE"/>
    <w:rsid w:val="27AC35F6"/>
    <w:rsid w:val="27FB798B"/>
    <w:rsid w:val="2802590C"/>
    <w:rsid w:val="2828788F"/>
    <w:rsid w:val="282929FC"/>
    <w:rsid w:val="28373807"/>
    <w:rsid w:val="285717B4"/>
    <w:rsid w:val="28620159"/>
    <w:rsid w:val="295D54F0"/>
    <w:rsid w:val="296B2895"/>
    <w:rsid w:val="297D349C"/>
    <w:rsid w:val="29A053DC"/>
    <w:rsid w:val="29AE6CFA"/>
    <w:rsid w:val="29B33362"/>
    <w:rsid w:val="2A202079"/>
    <w:rsid w:val="2A5E01C0"/>
    <w:rsid w:val="2A7111FA"/>
    <w:rsid w:val="2A756BA1"/>
    <w:rsid w:val="2A922F77"/>
    <w:rsid w:val="2A950266"/>
    <w:rsid w:val="2B2362C5"/>
    <w:rsid w:val="2B7D2197"/>
    <w:rsid w:val="2B920D55"/>
    <w:rsid w:val="2BB94CB6"/>
    <w:rsid w:val="2BF36914"/>
    <w:rsid w:val="2CC745B7"/>
    <w:rsid w:val="2CE90E48"/>
    <w:rsid w:val="2D042A2A"/>
    <w:rsid w:val="2D0F6B01"/>
    <w:rsid w:val="2D26209C"/>
    <w:rsid w:val="2D5E5392"/>
    <w:rsid w:val="2D616C31"/>
    <w:rsid w:val="2D65288F"/>
    <w:rsid w:val="2D790198"/>
    <w:rsid w:val="2D962D7E"/>
    <w:rsid w:val="2DEA131C"/>
    <w:rsid w:val="2E3305CD"/>
    <w:rsid w:val="2E565881"/>
    <w:rsid w:val="2E620EB2"/>
    <w:rsid w:val="2E6456AE"/>
    <w:rsid w:val="2E76495E"/>
    <w:rsid w:val="2EAA337E"/>
    <w:rsid w:val="2EC17F27"/>
    <w:rsid w:val="2ED016B1"/>
    <w:rsid w:val="2ED0406E"/>
    <w:rsid w:val="2F1321AD"/>
    <w:rsid w:val="2F430CE4"/>
    <w:rsid w:val="2F576B4C"/>
    <w:rsid w:val="2FB41BE1"/>
    <w:rsid w:val="307B625B"/>
    <w:rsid w:val="309B06AC"/>
    <w:rsid w:val="30A4410E"/>
    <w:rsid w:val="31061D73"/>
    <w:rsid w:val="311E5564"/>
    <w:rsid w:val="3140197F"/>
    <w:rsid w:val="31C559E0"/>
    <w:rsid w:val="31D67BED"/>
    <w:rsid w:val="322D73F8"/>
    <w:rsid w:val="323A6D41"/>
    <w:rsid w:val="32935ADE"/>
    <w:rsid w:val="32DC0CFD"/>
    <w:rsid w:val="33266952"/>
    <w:rsid w:val="333746BC"/>
    <w:rsid w:val="33E03D6A"/>
    <w:rsid w:val="33EC3069"/>
    <w:rsid w:val="34452E08"/>
    <w:rsid w:val="345E211C"/>
    <w:rsid w:val="34B166F0"/>
    <w:rsid w:val="34E24AFB"/>
    <w:rsid w:val="34EF448C"/>
    <w:rsid w:val="35121C80"/>
    <w:rsid w:val="3522139B"/>
    <w:rsid w:val="35262EF2"/>
    <w:rsid w:val="356E63D7"/>
    <w:rsid w:val="35706F8D"/>
    <w:rsid w:val="35851B31"/>
    <w:rsid w:val="35B93B80"/>
    <w:rsid w:val="35C0308E"/>
    <w:rsid w:val="35CF7BC4"/>
    <w:rsid w:val="35EE35EE"/>
    <w:rsid w:val="36321AB2"/>
    <w:rsid w:val="36655284"/>
    <w:rsid w:val="36962041"/>
    <w:rsid w:val="371C0798"/>
    <w:rsid w:val="37476E97"/>
    <w:rsid w:val="37B26A07"/>
    <w:rsid w:val="3801798E"/>
    <w:rsid w:val="38037262"/>
    <w:rsid w:val="38231F99"/>
    <w:rsid w:val="38395486"/>
    <w:rsid w:val="384F51BE"/>
    <w:rsid w:val="38815E2C"/>
    <w:rsid w:val="38E726E0"/>
    <w:rsid w:val="398B39B3"/>
    <w:rsid w:val="39A177E1"/>
    <w:rsid w:val="3A270767"/>
    <w:rsid w:val="3A445910"/>
    <w:rsid w:val="3AF90C3F"/>
    <w:rsid w:val="3B2B0A4E"/>
    <w:rsid w:val="3B60677A"/>
    <w:rsid w:val="3B7F63F8"/>
    <w:rsid w:val="3BE70C49"/>
    <w:rsid w:val="3C1001A0"/>
    <w:rsid w:val="3C560C27"/>
    <w:rsid w:val="3C574B57"/>
    <w:rsid w:val="3C8A1488"/>
    <w:rsid w:val="3CA37266"/>
    <w:rsid w:val="3D0D2931"/>
    <w:rsid w:val="3DA40D9E"/>
    <w:rsid w:val="3DAB63D2"/>
    <w:rsid w:val="3DC93F58"/>
    <w:rsid w:val="3DE9166F"/>
    <w:rsid w:val="3DF408AD"/>
    <w:rsid w:val="3DFF04CC"/>
    <w:rsid w:val="3E415C45"/>
    <w:rsid w:val="3E5E3B55"/>
    <w:rsid w:val="3E774ED1"/>
    <w:rsid w:val="3E8E72E1"/>
    <w:rsid w:val="3EBA2645"/>
    <w:rsid w:val="3EE37DED"/>
    <w:rsid w:val="3EFB0C93"/>
    <w:rsid w:val="3F3643C1"/>
    <w:rsid w:val="3F540D93"/>
    <w:rsid w:val="3F5B7984"/>
    <w:rsid w:val="3FCE63A8"/>
    <w:rsid w:val="3FD61700"/>
    <w:rsid w:val="3FE40C81"/>
    <w:rsid w:val="3FE94F8F"/>
    <w:rsid w:val="40582115"/>
    <w:rsid w:val="405E3BCF"/>
    <w:rsid w:val="40664DDF"/>
    <w:rsid w:val="40694322"/>
    <w:rsid w:val="40F83264"/>
    <w:rsid w:val="40FF07E3"/>
    <w:rsid w:val="410B7187"/>
    <w:rsid w:val="410E3714"/>
    <w:rsid w:val="41717932"/>
    <w:rsid w:val="42641245"/>
    <w:rsid w:val="427D5E63"/>
    <w:rsid w:val="42925DB2"/>
    <w:rsid w:val="4295392B"/>
    <w:rsid w:val="42A06130"/>
    <w:rsid w:val="42B72753"/>
    <w:rsid w:val="432D6A60"/>
    <w:rsid w:val="433F739B"/>
    <w:rsid w:val="436456F5"/>
    <w:rsid w:val="438751EB"/>
    <w:rsid w:val="4430027A"/>
    <w:rsid w:val="443C4228"/>
    <w:rsid w:val="44472BCC"/>
    <w:rsid w:val="44BE2E8F"/>
    <w:rsid w:val="44D04970"/>
    <w:rsid w:val="44D15325"/>
    <w:rsid w:val="44DE52DF"/>
    <w:rsid w:val="453A418A"/>
    <w:rsid w:val="45401AF6"/>
    <w:rsid w:val="45521829"/>
    <w:rsid w:val="4565155C"/>
    <w:rsid w:val="459146AE"/>
    <w:rsid w:val="45933B89"/>
    <w:rsid w:val="45AF27D7"/>
    <w:rsid w:val="45B05DA3"/>
    <w:rsid w:val="45D24718"/>
    <w:rsid w:val="45F96148"/>
    <w:rsid w:val="46054AED"/>
    <w:rsid w:val="468974CC"/>
    <w:rsid w:val="4732546E"/>
    <w:rsid w:val="475C698F"/>
    <w:rsid w:val="4784355D"/>
    <w:rsid w:val="478B2ACC"/>
    <w:rsid w:val="480D6AF9"/>
    <w:rsid w:val="481132D5"/>
    <w:rsid w:val="48205C0E"/>
    <w:rsid w:val="48C04CFB"/>
    <w:rsid w:val="48C447EC"/>
    <w:rsid w:val="48DD4B3A"/>
    <w:rsid w:val="48DF31C5"/>
    <w:rsid w:val="490E5A67"/>
    <w:rsid w:val="495B763E"/>
    <w:rsid w:val="497D2242"/>
    <w:rsid w:val="49871994"/>
    <w:rsid w:val="498B70B7"/>
    <w:rsid w:val="499576D3"/>
    <w:rsid w:val="49AD1724"/>
    <w:rsid w:val="49AF0FF8"/>
    <w:rsid w:val="49B91BE0"/>
    <w:rsid w:val="49BE7D83"/>
    <w:rsid w:val="4A0F5443"/>
    <w:rsid w:val="4A5C478F"/>
    <w:rsid w:val="4A9621B8"/>
    <w:rsid w:val="4AB37C1F"/>
    <w:rsid w:val="4ABF5376"/>
    <w:rsid w:val="4ADA612E"/>
    <w:rsid w:val="4AE20F59"/>
    <w:rsid w:val="4B23772E"/>
    <w:rsid w:val="4B817718"/>
    <w:rsid w:val="4B8C7964"/>
    <w:rsid w:val="4C1C492B"/>
    <w:rsid w:val="4C3A6B73"/>
    <w:rsid w:val="4C4614A1"/>
    <w:rsid w:val="4C762C95"/>
    <w:rsid w:val="4C9269AF"/>
    <w:rsid w:val="4CAE7F99"/>
    <w:rsid w:val="4CB80AD8"/>
    <w:rsid w:val="4CFA4C80"/>
    <w:rsid w:val="4D4B7289"/>
    <w:rsid w:val="4D7762D0"/>
    <w:rsid w:val="4DA324B6"/>
    <w:rsid w:val="4DB72B71"/>
    <w:rsid w:val="4DDC0AE1"/>
    <w:rsid w:val="4DE966BF"/>
    <w:rsid w:val="4E1D23CE"/>
    <w:rsid w:val="4E355844"/>
    <w:rsid w:val="4E5403C0"/>
    <w:rsid w:val="4E6070A6"/>
    <w:rsid w:val="4E830CA5"/>
    <w:rsid w:val="4E8469C4"/>
    <w:rsid w:val="4E863965"/>
    <w:rsid w:val="4E880069"/>
    <w:rsid w:val="4E8A5B90"/>
    <w:rsid w:val="4E8C7B5A"/>
    <w:rsid w:val="4E9767EF"/>
    <w:rsid w:val="4EAA4484"/>
    <w:rsid w:val="4EC8206C"/>
    <w:rsid w:val="4EDB4345"/>
    <w:rsid w:val="4F6B2D75"/>
    <w:rsid w:val="4F767E3D"/>
    <w:rsid w:val="4F817182"/>
    <w:rsid w:val="4FA62E9D"/>
    <w:rsid w:val="4FBC621D"/>
    <w:rsid w:val="4FFFC8A1"/>
    <w:rsid w:val="5080549C"/>
    <w:rsid w:val="50874A7C"/>
    <w:rsid w:val="50BD049E"/>
    <w:rsid w:val="50F11EF6"/>
    <w:rsid w:val="5118580B"/>
    <w:rsid w:val="511D5CF6"/>
    <w:rsid w:val="515D57DD"/>
    <w:rsid w:val="51654692"/>
    <w:rsid w:val="517448D5"/>
    <w:rsid w:val="519D5BDA"/>
    <w:rsid w:val="51BA678C"/>
    <w:rsid w:val="51D05FAF"/>
    <w:rsid w:val="51EE0B2B"/>
    <w:rsid w:val="51F003FF"/>
    <w:rsid w:val="5200372D"/>
    <w:rsid w:val="522E0F28"/>
    <w:rsid w:val="52377E97"/>
    <w:rsid w:val="524219E2"/>
    <w:rsid w:val="5246001F"/>
    <w:rsid w:val="52CA29FF"/>
    <w:rsid w:val="52D90E94"/>
    <w:rsid w:val="52F277AC"/>
    <w:rsid w:val="531719BC"/>
    <w:rsid w:val="533E33EC"/>
    <w:rsid w:val="536C7F5A"/>
    <w:rsid w:val="53A56FC8"/>
    <w:rsid w:val="53AB0A82"/>
    <w:rsid w:val="54134879"/>
    <w:rsid w:val="54505185"/>
    <w:rsid w:val="54682209"/>
    <w:rsid w:val="54866DF9"/>
    <w:rsid w:val="548860DF"/>
    <w:rsid w:val="54B95421"/>
    <w:rsid w:val="54CC5154"/>
    <w:rsid w:val="54DE4E87"/>
    <w:rsid w:val="55214D74"/>
    <w:rsid w:val="558E4D55"/>
    <w:rsid w:val="55BB30FA"/>
    <w:rsid w:val="55F62F2E"/>
    <w:rsid w:val="560721BC"/>
    <w:rsid w:val="560C332E"/>
    <w:rsid w:val="56372AA1"/>
    <w:rsid w:val="564F6DD7"/>
    <w:rsid w:val="56B934B6"/>
    <w:rsid w:val="57106E4E"/>
    <w:rsid w:val="57232B50"/>
    <w:rsid w:val="57601B83"/>
    <w:rsid w:val="57776ECD"/>
    <w:rsid w:val="578275AD"/>
    <w:rsid w:val="57AA2DFF"/>
    <w:rsid w:val="57B16F91"/>
    <w:rsid w:val="581B5AAA"/>
    <w:rsid w:val="58626502"/>
    <w:rsid w:val="58871A4B"/>
    <w:rsid w:val="58D565A1"/>
    <w:rsid w:val="5904088C"/>
    <w:rsid w:val="592030D4"/>
    <w:rsid w:val="5922354D"/>
    <w:rsid w:val="594C6DC7"/>
    <w:rsid w:val="595A248D"/>
    <w:rsid w:val="59682F71"/>
    <w:rsid w:val="59826FA8"/>
    <w:rsid w:val="59CD7AEE"/>
    <w:rsid w:val="59D7060E"/>
    <w:rsid w:val="59E33B71"/>
    <w:rsid w:val="59F50A41"/>
    <w:rsid w:val="5A832132"/>
    <w:rsid w:val="5AD240D0"/>
    <w:rsid w:val="5AE26D53"/>
    <w:rsid w:val="5B022F52"/>
    <w:rsid w:val="5B096033"/>
    <w:rsid w:val="5B39626D"/>
    <w:rsid w:val="5B7C0F56"/>
    <w:rsid w:val="5BF0018F"/>
    <w:rsid w:val="5BFB1E7B"/>
    <w:rsid w:val="5C133926"/>
    <w:rsid w:val="5C143023"/>
    <w:rsid w:val="5C8057FD"/>
    <w:rsid w:val="5C913139"/>
    <w:rsid w:val="5CC102DD"/>
    <w:rsid w:val="5CD52DCC"/>
    <w:rsid w:val="5D230628"/>
    <w:rsid w:val="5D3C0A1B"/>
    <w:rsid w:val="5D465377"/>
    <w:rsid w:val="5D5E0913"/>
    <w:rsid w:val="5D7B7C7B"/>
    <w:rsid w:val="5D944335"/>
    <w:rsid w:val="5DBE2818"/>
    <w:rsid w:val="5E272CB2"/>
    <w:rsid w:val="5E8F7265"/>
    <w:rsid w:val="5EE25574"/>
    <w:rsid w:val="5EEA52EC"/>
    <w:rsid w:val="5F683CCB"/>
    <w:rsid w:val="5F861C93"/>
    <w:rsid w:val="5FF03C3C"/>
    <w:rsid w:val="606F4BE5"/>
    <w:rsid w:val="60E92BEA"/>
    <w:rsid w:val="6112752A"/>
    <w:rsid w:val="611D6D37"/>
    <w:rsid w:val="61315084"/>
    <w:rsid w:val="61377DF9"/>
    <w:rsid w:val="6142679E"/>
    <w:rsid w:val="614A1CF4"/>
    <w:rsid w:val="618943CD"/>
    <w:rsid w:val="61CA6001"/>
    <w:rsid w:val="623E51B7"/>
    <w:rsid w:val="624A590A"/>
    <w:rsid w:val="625978FB"/>
    <w:rsid w:val="628F77C1"/>
    <w:rsid w:val="62922E0D"/>
    <w:rsid w:val="62BE1E54"/>
    <w:rsid w:val="62D41677"/>
    <w:rsid w:val="62DE6052"/>
    <w:rsid w:val="631B1054"/>
    <w:rsid w:val="632F68AE"/>
    <w:rsid w:val="634F6F6C"/>
    <w:rsid w:val="63C55290"/>
    <w:rsid w:val="63CE4319"/>
    <w:rsid w:val="63E31B72"/>
    <w:rsid w:val="63FF0976"/>
    <w:rsid w:val="64035650"/>
    <w:rsid w:val="645A6478"/>
    <w:rsid w:val="649D3E69"/>
    <w:rsid w:val="64AF130E"/>
    <w:rsid w:val="64F82798"/>
    <w:rsid w:val="654900FB"/>
    <w:rsid w:val="65584EC2"/>
    <w:rsid w:val="6568221F"/>
    <w:rsid w:val="657B6664"/>
    <w:rsid w:val="6593581A"/>
    <w:rsid w:val="65CC417E"/>
    <w:rsid w:val="65FF6A0B"/>
    <w:rsid w:val="661E3335"/>
    <w:rsid w:val="665723A3"/>
    <w:rsid w:val="6692162D"/>
    <w:rsid w:val="66952ECC"/>
    <w:rsid w:val="66EB2241"/>
    <w:rsid w:val="670342D9"/>
    <w:rsid w:val="670D2ED6"/>
    <w:rsid w:val="671020D0"/>
    <w:rsid w:val="671E7365"/>
    <w:rsid w:val="67281F92"/>
    <w:rsid w:val="674212A6"/>
    <w:rsid w:val="674A63AC"/>
    <w:rsid w:val="676E499C"/>
    <w:rsid w:val="676E5752"/>
    <w:rsid w:val="677365DC"/>
    <w:rsid w:val="677E3129"/>
    <w:rsid w:val="678E44EB"/>
    <w:rsid w:val="67B35CFF"/>
    <w:rsid w:val="67E6740E"/>
    <w:rsid w:val="67FA0C0D"/>
    <w:rsid w:val="680227E3"/>
    <w:rsid w:val="681C29ED"/>
    <w:rsid w:val="684626D0"/>
    <w:rsid w:val="688A0193"/>
    <w:rsid w:val="68C36416"/>
    <w:rsid w:val="68F465CF"/>
    <w:rsid w:val="68F95994"/>
    <w:rsid w:val="69747710"/>
    <w:rsid w:val="6A0451E8"/>
    <w:rsid w:val="6A295F27"/>
    <w:rsid w:val="6A331379"/>
    <w:rsid w:val="6A38073E"/>
    <w:rsid w:val="6A8B78AC"/>
    <w:rsid w:val="6A9D040B"/>
    <w:rsid w:val="6B166CD1"/>
    <w:rsid w:val="6B315878"/>
    <w:rsid w:val="6B91384B"/>
    <w:rsid w:val="6B9E0A74"/>
    <w:rsid w:val="6BF07522"/>
    <w:rsid w:val="6BFC6F24"/>
    <w:rsid w:val="6C0A7EB8"/>
    <w:rsid w:val="6C33740F"/>
    <w:rsid w:val="6CAE2F39"/>
    <w:rsid w:val="6CB37769"/>
    <w:rsid w:val="6D1246FB"/>
    <w:rsid w:val="6D4F2206"/>
    <w:rsid w:val="6D620ACE"/>
    <w:rsid w:val="6DBA034C"/>
    <w:rsid w:val="6DCE4CFF"/>
    <w:rsid w:val="6E26547D"/>
    <w:rsid w:val="6E2E60E0"/>
    <w:rsid w:val="6E81448E"/>
    <w:rsid w:val="6EA44F40"/>
    <w:rsid w:val="6ED13F5D"/>
    <w:rsid w:val="6FAA5C3A"/>
    <w:rsid w:val="6FFD3F98"/>
    <w:rsid w:val="70860455"/>
    <w:rsid w:val="70CE2B33"/>
    <w:rsid w:val="70F84783"/>
    <w:rsid w:val="718030F6"/>
    <w:rsid w:val="718D5813"/>
    <w:rsid w:val="71A7248A"/>
    <w:rsid w:val="71AD7C63"/>
    <w:rsid w:val="71DD14ED"/>
    <w:rsid w:val="71E340AC"/>
    <w:rsid w:val="72133F6A"/>
    <w:rsid w:val="72312642"/>
    <w:rsid w:val="723E08BB"/>
    <w:rsid w:val="725952B5"/>
    <w:rsid w:val="72931A05"/>
    <w:rsid w:val="72B03567"/>
    <w:rsid w:val="731D6723"/>
    <w:rsid w:val="73DB1798"/>
    <w:rsid w:val="73DD640D"/>
    <w:rsid w:val="74736F42"/>
    <w:rsid w:val="747F687B"/>
    <w:rsid w:val="74B2109A"/>
    <w:rsid w:val="74F43EC3"/>
    <w:rsid w:val="754206C3"/>
    <w:rsid w:val="759479A6"/>
    <w:rsid w:val="759E4F24"/>
    <w:rsid w:val="759E7FEF"/>
    <w:rsid w:val="75E55C1E"/>
    <w:rsid w:val="76143E0D"/>
    <w:rsid w:val="767E1BCE"/>
    <w:rsid w:val="76C43A85"/>
    <w:rsid w:val="76DE7C51"/>
    <w:rsid w:val="76E47C83"/>
    <w:rsid w:val="77072B3C"/>
    <w:rsid w:val="77475F86"/>
    <w:rsid w:val="77980A6E"/>
    <w:rsid w:val="77B07B65"/>
    <w:rsid w:val="78034139"/>
    <w:rsid w:val="78063C29"/>
    <w:rsid w:val="78570929"/>
    <w:rsid w:val="78767001"/>
    <w:rsid w:val="78927CDF"/>
    <w:rsid w:val="78F62AA7"/>
    <w:rsid w:val="790E548B"/>
    <w:rsid w:val="79305402"/>
    <w:rsid w:val="7976165E"/>
    <w:rsid w:val="79817A0B"/>
    <w:rsid w:val="799D05BD"/>
    <w:rsid w:val="79D61574"/>
    <w:rsid w:val="79F77CCE"/>
    <w:rsid w:val="7A081EDB"/>
    <w:rsid w:val="7A9B617C"/>
    <w:rsid w:val="7AA02113"/>
    <w:rsid w:val="7B1A1045"/>
    <w:rsid w:val="7B31720F"/>
    <w:rsid w:val="7B786BEC"/>
    <w:rsid w:val="7BB32771"/>
    <w:rsid w:val="7BB60A50"/>
    <w:rsid w:val="7BE10C35"/>
    <w:rsid w:val="7BF73BDB"/>
    <w:rsid w:val="7C2734BC"/>
    <w:rsid w:val="7C43369E"/>
    <w:rsid w:val="7C666AFE"/>
    <w:rsid w:val="7CC77E2B"/>
    <w:rsid w:val="7CE309DD"/>
    <w:rsid w:val="7D2C0034"/>
    <w:rsid w:val="7D3D00ED"/>
    <w:rsid w:val="7D547E21"/>
    <w:rsid w:val="7D8833D0"/>
    <w:rsid w:val="7DB61C4E"/>
    <w:rsid w:val="7DFA0019"/>
    <w:rsid w:val="7DFA3729"/>
    <w:rsid w:val="7E0E0BD2"/>
    <w:rsid w:val="7E17093E"/>
    <w:rsid w:val="7E196EF9"/>
    <w:rsid w:val="7E4454AB"/>
    <w:rsid w:val="7E682F48"/>
    <w:rsid w:val="7E692FBC"/>
    <w:rsid w:val="7E861F5B"/>
    <w:rsid w:val="7EAD530E"/>
    <w:rsid w:val="7EC64112"/>
    <w:rsid w:val="7EDC56E4"/>
    <w:rsid w:val="7F4B3BAC"/>
    <w:rsid w:val="7F6D731D"/>
    <w:rsid w:val="7F78540D"/>
    <w:rsid w:val="7F7A2CD5"/>
    <w:rsid w:val="7FF37189"/>
    <w:rsid w:val="D7EE4F23"/>
    <w:rsid w:val="E7F2D94B"/>
    <w:rsid w:val="EEB79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2" w:right="590"/>
      <w:jc w:val="center"/>
      <w:outlineLvl w:val="0"/>
    </w:pPr>
    <w:rPr>
      <w:sz w:val="36"/>
      <w:szCs w:val="36"/>
    </w:rPr>
  </w:style>
  <w:style w:type="paragraph" w:styleId="3">
    <w:name w:val="heading 2"/>
    <w:basedOn w:val="1"/>
    <w:next w:val="1"/>
    <w:qFormat/>
    <w:uiPriority w:val="1"/>
    <w:pPr>
      <w:spacing w:before="58"/>
      <w:ind w:left="3784" w:hanging="455"/>
      <w:outlineLvl w:val="1"/>
    </w:pPr>
    <w:rPr>
      <w:b/>
      <w:bCs/>
      <w:sz w:val="30"/>
      <w:szCs w:val="30"/>
    </w:rPr>
  </w:style>
  <w:style w:type="paragraph" w:styleId="4">
    <w:name w:val="heading 3"/>
    <w:basedOn w:val="1"/>
    <w:next w:val="1"/>
    <w:qFormat/>
    <w:uiPriority w:val="1"/>
    <w:pPr>
      <w:spacing w:before="58"/>
      <w:jc w:val="center"/>
      <w:outlineLvl w:val="2"/>
    </w:pPr>
    <w:rPr>
      <w:sz w:val="30"/>
      <w:szCs w:val="30"/>
    </w:rPr>
  </w:style>
  <w:style w:type="paragraph" w:styleId="5">
    <w:name w:val="heading 4"/>
    <w:basedOn w:val="1"/>
    <w:next w:val="1"/>
    <w:qFormat/>
    <w:uiPriority w:val="1"/>
    <w:pPr>
      <w:ind w:left="4315" w:hanging="702"/>
      <w:outlineLvl w:val="3"/>
    </w:pPr>
    <w:rPr>
      <w:rFonts w:ascii="黑体" w:hAnsi="黑体" w:eastAsia="黑体" w:cs="黑体"/>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toc 3"/>
    <w:basedOn w:val="1"/>
    <w:next w:val="1"/>
    <w:qFormat/>
    <w:uiPriority w:val="1"/>
    <w:pPr>
      <w:spacing w:before="161"/>
      <w:ind w:left="980" w:hanging="601"/>
    </w:pPr>
    <w:rPr>
      <w:sz w:val="24"/>
      <w:szCs w:val="24"/>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toc 1"/>
    <w:basedOn w:val="1"/>
    <w:next w:val="1"/>
    <w:qFormat/>
    <w:uiPriority w:val="1"/>
    <w:pPr>
      <w:spacing w:before="161"/>
      <w:ind w:left="620" w:hanging="616"/>
    </w:pPr>
    <w:rPr>
      <w:sz w:val="24"/>
      <w:szCs w:val="24"/>
    </w:rPr>
  </w:style>
  <w:style w:type="paragraph" w:styleId="11">
    <w:name w:val="toc 4"/>
    <w:basedOn w:val="1"/>
    <w:next w:val="1"/>
    <w:qFormat/>
    <w:uiPriority w:val="1"/>
    <w:pPr>
      <w:spacing w:before="160"/>
      <w:ind w:left="380"/>
    </w:pPr>
    <w:rPr>
      <w:sz w:val="24"/>
      <w:szCs w:val="24"/>
    </w:rPr>
  </w:style>
  <w:style w:type="paragraph" w:styleId="12">
    <w:name w:val="toc 2"/>
    <w:basedOn w:val="1"/>
    <w:next w:val="1"/>
    <w:qFormat/>
    <w:uiPriority w:val="1"/>
    <w:pPr>
      <w:spacing w:before="160"/>
      <w:ind w:left="620" w:hanging="361"/>
    </w:pPr>
    <w:rPr>
      <w:sz w:val="24"/>
      <w:szCs w:val="24"/>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260"/>
    </w:pPr>
  </w:style>
  <w:style w:type="paragraph" w:customStyle="1" w:styleId="17">
    <w:name w:val="Table Paragraph"/>
    <w:basedOn w:val="1"/>
    <w:qFormat/>
    <w:uiPriority w:val="1"/>
    <w:pPr>
      <w:spacing w:before="87"/>
      <w:jc w:val="center"/>
    </w:pPr>
  </w:style>
  <w:style w:type="paragraph" w:customStyle="1" w:styleId="18">
    <w:name w:val="Body text|4"/>
    <w:basedOn w:val="1"/>
    <w:qFormat/>
    <w:uiPriority w:val="0"/>
    <w:pPr>
      <w:spacing w:after="40"/>
    </w:pPr>
    <w:rPr>
      <w:sz w:val="17"/>
      <w:szCs w:val="17"/>
    </w:rPr>
  </w:style>
  <w:style w:type="paragraph" w:customStyle="1" w:styleId="19">
    <w:name w:val="Body text|1"/>
    <w:basedOn w:val="1"/>
    <w:qFormat/>
    <w:uiPriority w:val="0"/>
    <w:pPr>
      <w:spacing w:line="326" w:lineRule="auto"/>
      <w:ind w:firstLine="400"/>
    </w:pPr>
    <w:rPr>
      <w:sz w:val="20"/>
      <w:szCs w:val="2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14682</Words>
  <Characters>15677</Characters>
  <Lines>119</Lines>
  <Paragraphs>33</Paragraphs>
  <TotalTime>10</TotalTime>
  <ScaleCrop>false</ScaleCrop>
  <LinksUpToDate>false</LinksUpToDate>
  <CharactersWithSpaces>16055</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2021-12-07T12:02:00Z</dcterms:created>
  <dc:creator>Administrator</dc:creator>
  <cp:lastModifiedBy>xjkp</cp:lastModifiedBy>
  <dcterms:modified xsi:type="dcterms:W3CDTF">2024-10-10T10:27:30Z</dcterms:modified>
  <dc:title>UDC</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2016-06-07T00:00:00Z</vt:filetime>
  </property>
  <property fmtid="{D5CDD505-2E9C-101B-9397-08002B2CF9AE}" pid="3" name="Creator">
    <vt:lpwstr>Microsoft? Office Word 2007</vt:lpwstr>
  </property>
  <property fmtid="{D5CDD505-2E9C-101B-9397-08002B2CF9AE}" pid="4" name="LastSaved">
    <vt:filetime>2021-12-05T00:00:00Z</vt:filetime>
  </property>
  <property fmtid="{D5CDD505-2E9C-101B-9397-08002B2CF9AE}" pid="5" name="KSOProductBuildVer">
    <vt:lpwstr>2052-11.8.2.9339</vt:lpwstr>
  </property>
  <property fmtid="{D5CDD505-2E9C-101B-9397-08002B2CF9AE}" pid="6" name="ICV">
    <vt:lpwstr>374514FC38D449E8BF467D270B0043EC</vt:lpwstr>
  </property>
</Properties>
</file>